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rsidR="00107570" w:rsidRPr="00307126" w:rsidRDefault="00107570" w:rsidP="00E05099">
      <w:pPr>
        <w:spacing w:before="120" w:line="264" w:lineRule="auto"/>
        <w:jc w:val="both"/>
        <w:rPr>
          <w:rFonts w:ascii="Times New Roman" w:hAnsi="Times New Roman"/>
          <w:b/>
          <w:bCs/>
        </w:rPr>
      </w:pPr>
    </w:p>
    <w:p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rsidR="00A66B02" w:rsidRPr="00307126" w:rsidRDefault="00A66B02" w:rsidP="00A66B02">
      <w:pPr>
        <w:spacing w:before="120" w:line="264" w:lineRule="auto"/>
        <w:ind w:left="1134" w:hanging="1134"/>
        <w:jc w:val="center"/>
        <w:rPr>
          <w:rFonts w:ascii="Times New Roman" w:hAnsi="Times New Roman"/>
          <w:b/>
          <w:bCs/>
        </w:rPr>
      </w:pPr>
    </w:p>
    <w:p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xml:space="preserve">, </w:t>
      </w:r>
      <w:ins w:id="12" w:author="Autor">
        <w:r w:rsidR="00107570" w:rsidRPr="00307126">
          <w:rPr>
            <w:bCs/>
            <w:sz w:val="22"/>
            <w:szCs w:val="22"/>
          </w:rPr>
          <w:t xml:space="preserve"> </w:t>
        </w:r>
      </w:ins>
      <w:r w:rsidR="00107570" w:rsidRPr="00307126">
        <w:rPr>
          <w:bCs/>
          <w:sz w:val="22"/>
          <w:szCs w:val="22"/>
        </w:rPr>
        <w:t>všetkými ostatnými právnymi predpismi a dokumentmi, ktoré sú uvedené v článku 3</w:t>
      </w:r>
      <w:r w:rsidR="00917B69" w:rsidRPr="00307126">
        <w:rPr>
          <w:bCs/>
          <w:sz w:val="22"/>
          <w:szCs w:val="22"/>
        </w:rPr>
        <w:t xml:space="preserve"> </w:t>
      </w:r>
      <w:r w:rsidR="00C00CAF" w:rsidRPr="00307126">
        <w:rPr>
          <w:bCs/>
          <w:sz w:val="22"/>
          <w:szCs w:val="22"/>
        </w:rPr>
        <w:t>ods</w:t>
      </w:r>
      <w:r w:rsidR="001D3560" w:rsidRPr="00307126">
        <w:rPr>
          <w:bCs/>
          <w:sz w:val="22"/>
          <w:szCs w:val="22"/>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r w:rsidR="00451EFB" w:rsidRPr="00307126">
        <w:rPr>
          <w:sz w:val="22"/>
          <w:szCs w:val="22"/>
        </w:rPr>
        <w:t>Nariadenia k jednotlivým  EŠIF</w:t>
      </w:r>
      <w:r w:rsidR="00917B69" w:rsidRPr="00307126">
        <w:rPr>
          <w:sz w:val="22"/>
          <w:szCs w:val="22"/>
        </w:rPr>
        <w:t>;</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rPr>
        <w:t>, ktorými sú jednotlivé vykonávacie nariadenia alebo delegované nariadenia</w:t>
      </w:r>
      <w:r w:rsidR="00917B69" w:rsidRPr="00307126">
        <w:rPr>
          <w:sz w:val="22"/>
          <w:szCs w:val="22"/>
        </w:rPr>
        <w:t>;</w:t>
      </w:r>
    </w:p>
    <w:p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právne predpisy SR: </w:t>
      </w:r>
    </w:p>
    <w:p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del w:id="13" w:author="Autor">
        <w:r w:rsidR="00CF1D84">
          <w:rPr>
            <w:sz w:val="22"/>
            <w:szCs w:val="22"/>
          </w:rPr>
          <w:tab/>
        </w:r>
      </w:del>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del w:id="14" w:author="Autor">
        <w:r w:rsidR="00CF1D84">
          <w:rPr>
            <w:sz w:val="22"/>
            <w:szCs w:val="22"/>
          </w:rPr>
          <w:tab/>
        </w:r>
      </w:del>
      <w:r w:rsidR="00451EFB" w:rsidRPr="00307126">
        <w:rPr>
          <w:sz w:val="22"/>
          <w:szCs w:val="22"/>
        </w:rPr>
        <w:t>Z</w:t>
      </w:r>
      <w:r w:rsidRPr="00307126">
        <w:rPr>
          <w:sz w:val="22"/>
          <w:szCs w:val="22"/>
        </w:rPr>
        <w:t xml:space="preserve">ákon o rozpočtových pravidlách verejnej správy, </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451EFB" w:rsidRPr="00307126">
        <w:rPr>
          <w:sz w:val="22"/>
          <w:szCs w:val="22"/>
        </w:rPr>
        <w:t>Z</w:t>
      </w:r>
      <w:r w:rsidRPr="00307126">
        <w:rPr>
          <w:sz w:val="22"/>
          <w:szCs w:val="22"/>
        </w:rPr>
        <w:t xml:space="preserve">ákon o finančnej kontrole a audite, </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rPr>
        <w:t>i</w:t>
      </w:r>
      <w:r w:rsidRPr="00307126">
        <w:rPr>
          <w:sz w:val="22"/>
          <w:szCs w:val="22"/>
        </w:rPr>
        <w:t xml:space="preserve">v) Obchodný zákonník, </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532E84" w:rsidRPr="00532E84">
        <w:rPr>
          <w:sz w:val="22"/>
        </w:rPr>
        <w:t>v</w:t>
      </w:r>
      <w:r w:rsidRPr="00307126">
        <w:rPr>
          <w:sz w:val="22"/>
          <w:szCs w:val="22"/>
        </w:rPr>
        <w:t>) zákon č. 40/1964 Zb. Občiansky zákonník v znení neskorších predpisov</w:t>
      </w:r>
      <w:del w:id="15" w:author="Autor">
        <w:r w:rsidRPr="00307126" w:rsidDel="00034E80">
          <w:rPr>
            <w:sz w:val="22"/>
            <w:szCs w:val="22"/>
          </w:rPr>
          <w:delText xml:space="preserve"> (ďalej len „Občiansky zákonník“)</w:delText>
        </w:r>
      </w:del>
      <w:r w:rsidRPr="00307126">
        <w:rPr>
          <w:sz w:val="22"/>
          <w:szCs w:val="22"/>
        </w:rPr>
        <w:t xml:space="preserve">, </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del w:id="16" w:author="Autor">
        <w:r w:rsidRPr="00307126" w:rsidDel="00034E80">
          <w:rPr>
            <w:sz w:val="22"/>
            <w:szCs w:val="22"/>
          </w:rPr>
          <w:delText xml:space="preserve"> </w:delText>
        </w:r>
        <w:r w:rsidR="005033E6" w:rsidRPr="005033E6" w:rsidDel="00034E80">
          <w:rPr>
            <w:sz w:val="22"/>
            <w:szCs w:val="22"/>
          </w:rPr>
          <w:delText>(</w:delText>
        </w:r>
      </w:del>
      <w:ins w:id="17" w:author="Autor">
        <w:del w:id="18" w:author="Autor">
          <w:r w:rsidR="005033E6" w:rsidRPr="005033E6" w:rsidDel="00034E80">
            <w:rPr>
              <w:sz w:val="22"/>
              <w:szCs w:val="22"/>
            </w:rPr>
            <w:delText xml:space="preserve">zákon o štátnej pomoci) </w:delText>
          </w:r>
          <w:r w:rsidRPr="00307126" w:rsidDel="00034E80">
            <w:rPr>
              <w:sz w:val="22"/>
              <w:szCs w:val="22"/>
            </w:rPr>
            <w:delText>(</w:delText>
          </w:r>
        </w:del>
      </w:ins>
      <w:del w:id="19" w:author="Autor">
        <w:r w:rsidRPr="00307126" w:rsidDel="00034E80">
          <w:rPr>
            <w:sz w:val="22"/>
            <w:szCs w:val="22"/>
          </w:rPr>
          <w:delText>ďalej len „zákon o štátnej pomoci“)</w:delText>
        </w:r>
      </w:del>
      <w:r w:rsidR="00C00CAF" w:rsidRPr="00307126">
        <w:rPr>
          <w:sz w:val="22"/>
          <w:szCs w:val="22"/>
        </w:rPr>
        <w:t>,</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vii</w:t>
      </w:r>
      <w:proofErr w:type="spellEnd"/>
      <w:r w:rsidRPr="00307126">
        <w:rPr>
          <w:sz w:val="22"/>
          <w:szCs w:val="22"/>
        </w:rPr>
        <w:t>)</w:t>
      </w:r>
      <w:r w:rsidR="00532E84" w:rsidRPr="00532E84">
        <w:rPr>
          <w:sz w:val="22"/>
        </w:rPr>
        <w:t xml:space="preserve"> </w:t>
      </w:r>
      <w:r w:rsidR="00576235" w:rsidRPr="00307126">
        <w:rPr>
          <w:sz w:val="22"/>
          <w:szCs w:val="22"/>
        </w:rPr>
        <w:t xml:space="preserve">zákon </w:t>
      </w:r>
      <w:r w:rsidRPr="00307126">
        <w:rPr>
          <w:sz w:val="22"/>
          <w:szCs w:val="22"/>
        </w:rPr>
        <w:t>č. 575/2001 Z.</w:t>
      </w:r>
      <w:r w:rsidR="00917B69" w:rsidRPr="00307126">
        <w:rPr>
          <w:sz w:val="22"/>
          <w:szCs w:val="22"/>
        </w:rPr>
        <w:t> </w:t>
      </w:r>
      <w:r w:rsidRPr="00307126">
        <w:rPr>
          <w:sz w:val="22"/>
          <w:szCs w:val="22"/>
        </w:rPr>
        <w:t xml:space="preserve">z. o organizácii činnosti vlády a organizácii ústrednej štátnej správy v znení neskorších </w:t>
      </w:r>
      <w:del w:id="20" w:author="Autor">
        <w:r w:rsidRPr="00307126" w:rsidDel="00DC3102">
          <w:rPr>
            <w:sz w:val="22"/>
            <w:szCs w:val="22"/>
          </w:rPr>
          <w:delText xml:space="preserve">predpisov </w:delText>
        </w:r>
      </w:del>
      <w:ins w:id="21" w:author="Autor">
        <w:r w:rsidR="00DC3102" w:rsidRPr="00307126">
          <w:rPr>
            <w:sz w:val="22"/>
            <w:szCs w:val="22"/>
          </w:rPr>
          <w:t>predpisov</w:t>
        </w:r>
        <w:r w:rsidR="00DC3102">
          <w:rPr>
            <w:sz w:val="22"/>
            <w:szCs w:val="22"/>
          </w:rPr>
          <w:t>,</w:t>
        </w:r>
      </w:ins>
      <w:del w:id="22" w:author="Autor">
        <w:r w:rsidRPr="00307126" w:rsidDel="00DC3102">
          <w:rPr>
            <w:sz w:val="22"/>
            <w:szCs w:val="22"/>
          </w:rPr>
          <w:delText>(ďalej len „kompetenčný zákon</w:delText>
        </w:r>
        <w:r w:rsidR="00B30EDC" w:rsidRPr="00143198" w:rsidDel="00DC3102">
          <w:rPr>
            <w:sz w:val="22"/>
            <w:szCs w:val="22"/>
          </w:rPr>
          <w:delText>“)</w:delText>
        </w:r>
        <w:r w:rsidR="00B30EDC" w:rsidDel="00DC3102">
          <w:rPr>
            <w:sz w:val="22"/>
            <w:szCs w:val="22"/>
          </w:rPr>
          <w:delText>,</w:delText>
        </w:r>
      </w:del>
      <w:ins w:id="23" w:author="Autor">
        <w:del w:id="24" w:author="Autor">
          <w:r w:rsidRPr="00307126" w:rsidDel="00DC3102">
            <w:rPr>
              <w:sz w:val="22"/>
              <w:szCs w:val="22"/>
            </w:rPr>
            <w:delText>“)</w:delText>
          </w:r>
          <w:r w:rsidR="00C00CAF" w:rsidRPr="00307126" w:rsidDel="00DC3102">
            <w:rPr>
              <w:sz w:val="22"/>
              <w:szCs w:val="22"/>
            </w:rPr>
            <w:delText>.</w:delText>
          </w:r>
        </w:del>
      </w:ins>
    </w:p>
    <w:p w:rsidR="00912FC3" w:rsidRPr="00307126" w:rsidRDefault="007C25DC" w:rsidP="00E05099">
      <w:pPr>
        <w:pStyle w:val="Zkladntext"/>
        <w:tabs>
          <w:tab w:val="num" w:pos="720"/>
        </w:tabs>
        <w:spacing w:before="0" w:line="264" w:lineRule="auto"/>
        <w:ind w:left="1423" w:hanging="357"/>
        <w:rPr>
          <w:sz w:val="22"/>
          <w:szCs w:val="22"/>
        </w:rPr>
      </w:pPr>
      <w:r w:rsidRPr="00307126">
        <w:rPr>
          <w:sz w:val="22"/>
          <w:szCs w:val="22"/>
        </w:rPr>
        <w:t>(</w:t>
      </w:r>
      <w:proofErr w:type="spellStart"/>
      <w:del w:id="25" w:author="Autor">
        <w:r w:rsidR="00607F9E">
          <w:rPr>
            <w:sz w:val="22"/>
            <w:szCs w:val="22"/>
          </w:rPr>
          <w:delText>viii</w:delText>
        </w:r>
      </w:del>
      <w:ins w:id="26" w:author="Autor">
        <w:r w:rsidR="00FA48DE" w:rsidRPr="00307126">
          <w:rPr>
            <w:sz w:val="22"/>
            <w:szCs w:val="22"/>
          </w:rPr>
          <w:t>viiii</w:t>
        </w:r>
      </w:ins>
      <w:proofErr w:type="spellEnd"/>
      <w:r w:rsidR="00532E84" w:rsidRPr="00532E84">
        <w:rPr>
          <w:sz w:val="22"/>
        </w:rPr>
        <w:t>)</w:t>
      </w:r>
      <w:r w:rsidR="00576235" w:rsidRPr="00307126">
        <w:rPr>
          <w:sz w:val="22"/>
          <w:szCs w:val="22"/>
        </w:rPr>
        <w:t xml:space="preserve"> zákon č. </w:t>
      </w:r>
      <w:r w:rsidR="00C315BD" w:rsidRPr="00307126">
        <w:rPr>
          <w:sz w:val="22"/>
          <w:szCs w:val="22"/>
        </w:rPr>
        <w:t>343/2015</w:t>
      </w:r>
      <w:r w:rsidR="00576235" w:rsidRPr="00307126">
        <w:rPr>
          <w:sz w:val="22"/>
          <w:szCs w:val="22"/>
        </w:rPr>
        <w:t xml:space="preserve"> </w:t>
      </w:r>
      <w:ins w:id="27" w:author="Autor">
        <w:r w:rsidR="00576235" w:rsidRPr="00307126">
          <w:rPr>
            <w:sz w:val="22"/>
            <w:szCs w:val="22"/>
          </w:rPr>
          <w:t xml:space="preserve">Z. z. </w:t>
        </w:r>
      </w:ins>
      <w:r w:rsidR="00576235" w:rsidRPr="00307126">
        <w:rPr>
          <w:sz w:val="22"/>
          <w:szCs w:val="22"/>
        </w:rPr>
        <w:t>o verejnom obstarávaní</w:t>
      </w:r>
      <w:del w:id="28" w:author="Autor">
        <w:r w:rsidR="00711703" w:rsidRPr="00576235">
          <w:rPr>
            <w:sz w:val="22"/>
            <w:szCs w:val="22"/>
          </w:rPr>
          <w:delText xml:space="preserve"> (ďalej </w:delText>
        </w:r>
        <w:r w:rsidR="00B30EDC">
          <w:rPr>
            <w:sz w:val="22"/>
            <w:szCs w:val="22"/>
          </w:rPr>
          <w:delText>aj</w:delText>
        </w:r>
        <w:r w:rsidR="00B30EDC" w:rsidRPr="00576235">
          <w:rPr>
            <w:sz w:val="22"/>
            <w:szCs w:val="22"/>
          </w:rPr>
          <w:delText xml:space="preserve"> </w:delText>
        </w:r>
        <w:r w:rsidR="00711703" w:rsidRPr="00576235">
          <w:rPr>
            <w:sz w:val="22"/>
            <w:szCs w:val="22"/>
          </w:rPr>
          <w:delText>„zákon o VO“)</w:delText>
        </w:r>
      </w:del>
      <w:r w:rsidR="00576235" w:rsidRPr="00307126">
        <w:rPr>
          <w:sz w:val="22"/>
          <w:szCs w:val="22"/>
        </w:rPr>
        <w:t xml:space="preserve"> a </w:t>
      </w:r>
      <w:r w:rsidR="00C315BD" w:rsidRPr="00307126">
        <w:rPr>
          <w:sz w:val="22"/>
          <w:szCs w:val="22"/>
        </w:rPr>
        <w:t>o zmene a doplnení niektorých zákonov</w:t>
      </w:r>
      <w:r w:rsidR="00576235" w:rsidRPr="00307126">
        <w:rPr>
          <w:sz w:val="22"/>
          <w:szCs w:val="22"/>
        </w:rPr>
        <w:t xml:space="preserve"> </w:t>
      </w:r>
      <w:r w:rsidR="000970EB" w:rsidRPr="00307126">
        <w:rPr>
          <w:sz w:val="22"/>
          <w:szCs w:val="22"/>
        </w:rPr>
        <w:t>v znení neskorších predpisov</w:t>
      </w:r>
      <w:del w:id="29" w:author="Autor">
        <w:r w:rsidR="000970EB" w:rsidRPr="00307126" w:rsidDel="00DB129B">
          <w:rPr>
            <w:sz w:val="22"/>
            <w:szCs w:val="22"/>
          </w:rPr>
          <w:delText xml:space="preserve"> </w:delText>
        </w:r>
        <w:r w:rsidR="00576235" w:rsidRPr="00307126" w:rsidDel="00DB129B">
          <w:rPr>
            <w:sz w:val="22"/>
            <w:szCs w:val="22"/>
          </w:rPr>
          <w:delText>(ďalej len „zákon o VO“)</w:delText>
        </w:r>
      </w:del>
      <w:r w:rsidR="00C00CAF" w:rsidRPr="00307126">
        <w:rPr>
          <w:sz w:val="22"/>
          <w:szCs w:val="22"/>
        </w:rPr>
        <w:t>,</w:t>
      </w:r>
      <w:r w:rsidR="00E05F9B" w:rsidRPr="00307126">
        <w:rPr>
          <w:sz w:val="22"/>
          <w:szCs w:val="22"/>
        </w:rPr>
        <w:t xml:space="preserve"> zákon č. 25/2006 Z. z. o verejnom obstarávaní </w:t>
      </w:r>
      <w:r w:rsidR="00E05F9B" w:rsidRPr="00F0368A">
        <w:rPr>
          <w:sz w:val="22"/>
        </w:rPr>
        <w:t>a o zmene a doplnení niektorých zákonov v znení neskorších predpisov</w:t>
      </w:r>
      <w:del w:id="30" w:author="Autor">
        <w:r w:rsidR="004F4FE8">
          <w:rPr>
            <w:sz w:val="22"/>
            <w:szCs w:val="22"/>
          </w:rPr>
          <w:delText>,</w:delText>
        </w:r>
      </w:del>
      <w:ins w:id="31" w:author="Autor">
        <w:del w:id="32" w:author="Autor">
          <w:r w:rsidR="00E05F9B" w:rsidRPr="00F0368A" w:rsidDel="00DB129B">
            <w:rPr>
              <w:sz w:val="22"/>
            </w:rPr>
            <w:delText>.</w:delText>
          </w:r>
        </w:del>
        <w:r w:rsidR="00DB129B">
          <w:rPr>
            <w:sz w:val="22"/>
            <w:szCs w:val="22"/>
          </w:rPr>
          <w:t>,</w:t>
        </w:r>
      </w:ins>
    </w:p>
    <w:p w:rsidR="007C25DC" w:rsidRPr="00307126" w:rsidRDefault="00912FC3" w:rsidP="002122CC">
      <w:pPr>
        <w:pStyle w:val="Zkladntext"/>
        <w:tabs>
          <w:tab w:val="num" w:pos="720"/>
          <w:tab w:val="left" w:pos="6100"/>
        </w:tabs>
        <w:spacing w:before="0" w:line="264" w:lineRule="auto"/>
        <w:ind w:left="1423" w:hanging="357"/>
        <w:rPr>
          <w:sz w:val="22"/>
          <w:szCs w:val="22"/>
        </w:rPr>
      </w:pPr>
      <w:r w:rsidRPr="00307126">
        <w:rPr>
          <w:sz w:val="22"/>
          <w:szCs w:val="22"/>
        </w:rPr>
        <w:t>(</w:t>
      </w:r>
      <w:proofErr w:type="spellStart"/>
      <w:r w:rsidR="00FA48DE" w:rsidRPr="00307126">
        <w:rPr>
          <w:sz w:val="22"/>
          <w:szCs w:val="22"/>
        </w:rPr>
        <w:t>i</w:t>
      </w:r>
      <w:r w:rsidRPr="00307126">
        <w:rPr>
          <w:sz w:val="22"/>
          <w:szCs w:val="22"/>
        </w:rPr>
        <w:t>x</w:t>
      </w:r>
      <w:proofErr w:type="spellEnd"/>
      <w:r w:rsidRPr="00307126">
        <w:rPr>
          <w:sz w:val="22"/>
          <w:szCs w:val="22"/>
        </w:rPr>
        <w:t>) zákon o účtovníctve</w:t>
      </w:r>
      <w:r w:rsidR="00451EFB" w:rsidRPr="00307126">
        <w:rPr>
          <w:sz w:val="22"/>
          <w:szCs w:val="22"/>
        </w:rPr>
        <w:t>.</w:t>
      </w:r>
      <w:r w:rsidR="002122CC" w:rsidRPr="00307126">
        <w:rPr>
          <w:sz w:val="22"/>
          <w:szCs w:val="22"/>
        </w:rPr>
        <w:tab/>
      </w:r>
    </w:p>
    <w:p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w:t>
      </w:r>
      <w:r w:rsidR="00D828B9" w:rsidRPr="00307126">
        <w:rPr>
          <w:rFonts w:ascii="Times New Roman" w:hAnsi="Times New Roman"/>
          <w:bCs/>
        </w:rPr>
        <w:lastRenderedPageBreak/>
        <w:t xml:space="preserve">podľa tohto odseku 3 sú rovnako záväzné, ako by boli obsiahnuté v iných ustanoveniach Zmluvy o poskytnutí NFP. </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del w:id="33" w:author="Autor">
        <w:r w:rsidRPr="00143198">
          <w:rPr>
            <w:rFonts w:ascii="Times New Roman" w:hAnsi="Times New Roman"/>
          </w:rPr>
          <w:delText>,</w:delText>
        </w:r>
      </w:del>
      <w:ins w:id="34" w:author="Autor">
        <w:r w:rsidR="00D36978" w:rsidRPr="00307126">
          <w:rPr>
            <w:rFonts w:ascii="Times New Roman" w:hAnsi="Times New Roman"/>
          </w:rPr>
          <w:t>.</w:t>
        </w:r>
      </w:ins>
      <w:r w:rsidRPr="00307126">
        <w:rPr>
          <w:rFonts w:ascii="Times New Roman" w:hAnsi="Times New Roman"/>
        </w:rPr>
        <w:t xml:space="preserve"> Aktivity sa členia na hlavné aktivity a podporné aktivity. </w:t>
      </w:r>
      <w:r w:rsidR="000A5D55" w:rsidRPr="00307126">
        <w:rPr>
          <w:rFonts w:ascii="Times New Roman" w:hAnsi="Times New Roman"/>
        </w:rPr>
        <w:t>Hlavná aktivita je vymedzená časom, t.j. musí byť realizovaná v rámci doby Realizácie hlavných aktivít Projektu, je vymedzená vecne a</w:t>
      </w:r>
      <w:del w:id="35" w:author="Autor">
        <w:r w:rsidRPr="00D828B9">
          <w:rPr>
            <w:rFonts w:ascii="Times New Roman" w:hAnsi="Times New Roman"/>
          </w:rPr>
          <w:delText xml:space="preserve"> </w:delText>
        </w:r>
      </w:del>
      <w:ins w:id="36" w:author="Autor">
        <w:r w:rsidR="000A5D55" w:rsidRPr="00307126">
          <w:rPr>
            <w:rFonts w:ascii="Times New Roman" w:hAnsi="Times New Roman"/>
          </w:rPr>
          <w:t> </w:t>
        </w:r>
      </w:ins>
      <w:r w:rsidR="000A5D55" w:rsidRPr="00307126">
        <w:rPr>
          <w:rFonts w:ascii="Times New Roman" w:hAnsi="Times New Roman"/>
        </w:rPr>
        <w:t xml:space="preserve">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w:t>
      </w:r>
      <w:del w:id="37" w:author="Autor">
        <w:r w:rsidRPr="00183B05">
          <w:rPr>
            <w:rFonts w:ascii="Times New Roman" w:hAnsi="Times New Roman"/>
          </w:rPr>
          <w:delText>určeným v </w:delText>
        </w:r>
      </w:del>
      <w:ins w:id="38" w:author="Autor">
        <w:r w:rsidRPr="00307126">
          <w:rPr>
            <w:rFonts w:ascii="Times New Roman" w:hAnsi="Times New Roman"/>
          </w:rPr>
          <w:t xml:space="preserve">určený </w:t>
        </w:r>
      </w:ins>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del w:id="39" w:author="Autor">
        <w:r w:rsidR="004F4FE8" w:rsidRPr="00BC1B4B" w:rsidDel="00BC1B4B">
          <w:rPr>
            <w:rFonts w:ascii="Times New Roman" w:hAnsi="Times New Roman"/>
          </w:rPr>
          <w:delText xml:space="preserve"> </w:delText>
        </w:r>
      </w:del>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w:t>
      </w:r>
      <w:del w:id="40" w:author="Autor">
        <w:r w:rsidR="004F4FE8">
          <w:rPr>
            <w:rFonts w:ascii="Times New Roman" w:hAnsi="Times New Roman"/>
          </w:rPr>
          <w:delText xml:space="preserve"> </w:delText>
        </w:r>
      </w:del>
      <w:r w:rsidRPr="00307126">
        <w:rPr>
          <w:rFonts w:ascii="Times New Roman" w:hAnsi="Times New Roman"/>
        </w:rPr>
        <w:t>z</w:t>
      </w:r>
      <w:r w:rsidR="003411EB" w:rsidRPr="00307126">
        <w:rPr>
          <w:rFonts w:ascii="Times New Roman" w:hAnsi="Times New Roman"/>
        </w:rPr>
        <w:t> európskych  </w:t>
      </w:r>
      <w:del w:id="41" w:author="Autor">
        <w:r w:rsidR="004F4FE8" w:rsidRPr="00D828B9">
          <w:rPr>
            <w:rFonts w:ascii="Times New Roman" w:hAnsi="Times New Roman"/>
          </w:rPr>
          <w:delText xml:space="preserve"> </w:delText>
        </w:r>
      </w:del>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del w:id="42" w:author="Autor">
        <w:r w:rsidRPr="00D828B9">
          <w:rPr>
            <w:rFonts w:ascii="Times New Roman" w:hAnsi="Times New Roman"/>
          </w:rPr>
          <w:delText>, Kohézneho fondu a Európskeho námorného a rybárskeho fondu</w:delText>
        </w:r>
      </w:del>
      <w:r w:rsidRPr="00307126">
        <w:rPr>
          <w:rFonts w:ascii="Times New Roman" w:hAnsi="Times New Roman"/>
        </w:rPr>
        <w:t>;</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 národný, regionálny alebo miestny verejný orgán alebo subjekt verejnej správy určený členským štátom </w:t>
      </w:r>
      <w:del w:id="43" w:author="Autor">
        <w:r w:rsidRPr="00D828B9">
          <w:rPr>
            <w:rFonts w:ascii="Times New Roman" w:hAnsi="Times New Roman"/>
          </w:rPr>
          <w:delText>za účelom</w:delText>
        </w:r>
      </w:del>
      <w:ins w:id="44" w:author="Autor">
        <w:r w:rsidR="008E5E97" w:rsidRPr="00307126">
          <w:rPr>
            <w:rFonts w:ascii="Times New Roman" w:hAnsi="Times New Roman"/>
          </w:rPr>
          <w:t>na účely</w:t>
        </w:r>
      </w:ins>
      <w:r w:rsidR="008E5E97" w:rsidRPr="00307126">
        <w:rPr>
          <w:rFonts w:ascii="Times New Roman" w:hAnsi="Times New Roman"/>
        </w:rPr>
        <w:t xml:space="preserve">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w:t>
      </w:r>
      <w:proofErr w:type="spellStart"/>
      <w:r w:rsidRPr="00307126">
        <w:rPr>
          <w:rFonts w:ascii="Times New Roman" w:hAnsi="Times New Roman"/>
        </w:rPr>
        <w:t>vysporiadanie</w:t>
      </w:r>
      <w:proofErr w:type="spellEnd"/>
      <w:r w:rsidRPr="00307126">
        <w:rPr>
          <w:rFonts w:ascii="Times New Roman" w:hAnsi="Times New Roman"/>
        </w:rPr>
        <w:t xml:space="preserv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lastRenderedPageBreak/>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rsidR="00F27C5C" w:rsidRPr="00F27C5C" w:rsidRDefault="00C53921">
      <w:pPr>
        <w:tabs>
          <w:tab w:val="num" w:pos="900"/>
        </w:tabs>
        <w:spacing w:before="120" w:after="0" w:line="264" w:lineRule="auto"/>
        <w:ind w:left="539"/>
        <w:jc w:val="both"/>
        <w:rPr>
          <w:rFonts w:ascii="Times New Roman" w:hAnsi="Times New Roman"/>
          <w:rPrChange w:id="45" w:author="Autor">
            <w:rPr>
              <w:rFonts w:ascii="Times New Roman" w:hAnsi="Times New Roman"/>
              <w:b/>
            </w:rPr>
          </w:rPrChange>
        </w:rPr>
        <w:pPrChange w:id="46" w:author="Autor">
          <w:pPr>
            <w:spacing w:before="120" w:line="264" w:lineRule="auto"/>
            <w:ind w:left="540"/>
            <w:jc w:val="both"/>
          </w:pPr>
        </w:pPrChange>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reddavkovej platby uhradenej zo strany Prijímateľa Dodávateľovi a ktorá bola zo strany Poskytovateľa uhradená Prijímateľovi z prostriedkov EŠIF a štátneho rozpočtu na spolufinancovanie v príslušnom pomere;.</w:t>
      </w:r>
      <w:ins w:id="47" w:author="Autor">
        <w:r w:rsidR="00D60452" w:rsidRPr="00307126">
          <w:rPr>
            <w:rFonts w:ascii="Times New Roman" w:hAnsi="Times New Roman"/>
          </w:rPr>
          <w:t xml:space="preserve"> </w:t>
        </w:r>
      </w:ins>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p>
    <w:p w:rsidR="00D828B9" w:rsidRPr="00307126" w:rsidDel="005A56C1" w:rsidRDefault="00D828B9" w:rsidP="00D828B9">
      <w:pPr>
        <w:spacing w:before="120" w:after="0" w:line="264" w:lineRule="auto"/>
        <w:ind w:left="540"/>
        <w:jc w:val="both"/>
        <w:rPr>
          <w:del w:id="48" w:author="Autor"/>
          <w:rFonts w:ascii="Times New Roman" w:hAnsi="Times New Roman"/>
        </w:rPr>
      </w:pPr>
      <w:del w:id="49" w:author="Autor">
        <w:r w:rsidRPr="00307126" w:rsidDel="005A56C1">
          <w:rPr>
            <w:rFonts w:ascii="Times New Roman" w:hAnsi="Times New Roman"/>
            <w:b/>
          </w:rPr>
          <w:delText>Financujúca banka</w:delText>
        </w:r>
        <w:r w:rsidRPr="00307126" w:rsidDel="005A56C1">
          <w:rPr>
            <w:rFonts w:ascii="Times New Roman" w:hAnsi="Times New Roman"/>
          </w:rPr>
          <w:delTex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delText>
        </w:r>
      </w:del>
    </w:p>
    <w:p w:rsidR="00D828B9" w:rsidRPr="005D4870" w:rsidDel="005A56C1" w:rsidRDefault="00D828B9" w:rsidP="00D828B9">
      <w:pPr>
        <w:spacing w:before="120" w:after="0" w:line="264" w:lineRule="auto"/>
        <w:ind w:left="540"/>
        <w:jc w:val="both"/>
        <w:rPr>
          <w:del w:id="50" w:author="Autor"/>
          <w:rFonts w:ascii="Times New Roman" w:hAnsi="Times New Roman"/>
          <w:rPrChange w:id="51" w:author="Autor">
            <w:rPr>
              <w:del w:id="52" w:author="Autor"/>
              <w:rFonts w:ascii="Times New Roman" w:hAnsi="Times New Roman"/>
              <w:b/>
            </w:rPr>
          </w:rPrChange>
        </w:rPr>
      </w:pPr>
      <w:del w:id="53" w:author="Autor">
        <w:r w:rsidRPr="00307126" w:rsidDel="005A56C1">
          <w:rPr>
            <w:rFonts w:ascii="Times New Roman" w:hAnsi="Times New Roman"/>
            <w:b/>
            <w:bCs/>
          </w:rPr>
          <w:delText>Financujúca inštitúcia</w:delText>
        </w:r>
        <w:r w:rsidRPr="00307126" w:rsidDel="005A56C1">
          <w:rPr>
            <w:rFonts w:ascii="Times New Roman" w:hAnsi="Times New Roman"/>
            <w:bCs/>
          </w:rPr>
          <w:delTex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delText>
        </w:r>
      </w:del>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w:t>
      </w:r>
      <w:del w:id="54" w:author="Autor">
        <w:r w:rsidRPr="00DA1C3D">
          <w:rPr>
            <w:rFonts w:ascii="Times New Roman" w:hAnsi="Times New Roman"/>
          </w:rPr>
          <w:delText>,</w:delText>
        </w:r>
      </w:del>
      <w:r w:rsidRPr="00307126">
        <w:rPr>
          <w:rFonts w:ascii="Times New Roman" w:hAnsi="Times New Roman"/>
        </w:rPr>
        <w:t xml:space="preserve"> a tieto sú premietnuté do účtovníctva Prijímateľa v zmysle príslušných právnych predpisov SR a podmienok stanovených v Zmluve o poskytnutí NFP a</w:t>
      </w:r>
    </w:p>
    <w:p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lastRenderedPageBreak/>
        <w:t>Prijímateľovi bol uhradený/zúčtovaný zodpovedajúci NFP.</w:t>
      </w:r>
    </w:p>
    <w:p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w:t>
      </w:r>
      <w:del w:id="55" w:author="Autor">
        <w:r w:rsidRPr="00D828B9">
          <w:rPr>
            <w:rFonts w:ascii="Times New Roman" w:hAnsi="Times New Roman"/>
            <w:b/>
          </w:rPr>
          <w:delText xml:space="preserve">začatí realizácie </w:delText>
        </w:r>
        <w:r w:rsidR="0045056A">
          <w:rPr>
            <w:rFonts w:ascii="Times New Roman" w:hAnsi="Times New Roman"/>
            <w:b/>
          </w:rPr>
          <w:delText>hlavných</w:delText>
        </w:r>
      </w:del>
      <w:ins w:id="56" w:author="Autor">
        <w:r w:rsidRPr="00307126">
          <w:rPr>
            <w:rFonts w:ascii="Times New Roman" w:hAnsi="Times New Roman"/>
            <w:b/>
          </w:rPr>
          <w:t>realizáci</w:t>
        </w:r>
        <w:r w:rsidR="00FB524A">
          <w:rPr>
            <w:rFonts w:ascii="Times New Roman" w:hAnsi="Times New Roman"/>
            <w:b/>
          </w:rPr>
          <w:t>i</w:t>
        </w:r>
      </w:ins>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del w:id="57" w:author="Autor">
        <w:r w:rsidRPr="00D828B9">
          <w:rPr>
            <w:rFonts w:ascii="Times New Roman" w:hAnsi="Times New Roman"/>
          </w:rPr>
          <w:delText>(tvorí Prílohu č. 3 Zmluvy o poskytnutí NFP),</w:delText>
        </w:r>
      </w:del>
      <w:ins w:id="58" w:author="Autor">
        <w:r w:rsidR="000E6265" w:rsidRPr="00307126">
          <w:rPr>
            <w:rFonts w:ascii="Times New Roman" w:hAnsi="Times New Roman"/>
          </w:rPr>
          <w:t>v ITMS2014+</w:t>
        </w:r>
        <w:r w:rsidRPr="00307126">
          <w:rPr>
            <w:rFonts w:ascii="Times New Roman" w:hAnsi="Times New Roman"/>
          </w:rPr>
          <w:t>,</w:t>
        </w:r>
      </w:ins>
      <w:r w:rsidRPr="00307126">
        <w:rPr>
          <w:rFonts w:ascii="Times New Roman" w:hAnsi="Times New Roman"/>
        </w:rPr>
        <w:t xml:space="preserve"> prostredníctvom ktorého Prijímateľ oznamuje Poskytovateľovi Začatie 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realizácie podporných aktivít </w:t>
      </w:r>
      <w:r w:rsidR="00183B05" w:rsidRPr="00307126">
        <w:rPr>
          <w:rFonts w:ascii="Times New Roman" w:hAnsi="Times New Roman"/>
        </w:rPr>
        <w:t>Projektu</w:t>
      </w:r>
      <w:r w:rsidRPr="00307126">
        <w:rPr>
          <w:rFonts w:ascii="Times New Roman" w:hAnsi="Times New Roman"/>
        </w:rPr>
        <w:t>;</w:t>
      </w:r>
    </w:p>
    <w:p w:rsidR="002F22D1" w:rsidRPr="005D4870" w:rsidRDefault="002F22D1" w:rsidP="002F22D1">
      <w:pPr>
        <w:spacing w:before="120" w:line="264" w:lineRule="auto"/>
        <w:ind w:left="567"/>
        <w:jc w:val="both"/>
        <w:rPr>
          <w:rFonts w:ascii="Times New Roman" w:hAnsi="Times New Roman"/>
          <w:rPrChange w:id="59" w:author="Autor">
            <w:rPr>
              <w:rFonts w:ascii="Times New Roman" w:hAnsi="Times New Roman"/>
              <w:color w:val="000000"/>
            </w:rPr>
          </w:rPrChange>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rsidR="00F27C5C" w:rsidRPr="00F27C5C" w:rsidRDefault="009809B8">
      <w:pPr>
        <w:spacing w:before="120" w:after="120"/>
        <w:ind w:left="540"/>
        <w:jc w:val="both"/>
        <w:rPr>
          <w:rFonts w:ascii="Times New Roman" w:hAnsi="Times New Roman"/>
          <w:b/>
          <w:rPrChange w:id="60" w:author="Autor">
            <w:rPr>
              <w:rFonts w:ascii="Times New Roman" w:hAnsi="Times New Roman"/>
            </w:rPr>
          </w:rPrChange>
        </w:rPr>
        <w:pPrChange w:id="61" w:author="Autor">
          <w:pPr>
            <w:spacing w:before="120" w:line="264" w:lineRule="auto"/>
            <w:ind w:left="567"/>
            <w:jc w:val="both"/>
          </w:pPr>
        </w:pPrChange>
      </w:pPr>
      <w:r w:rsidRPr="00307126">
        <w:rPr>
          <w:rFonts w:ascii="Times New Roman" w:hAnsi="Times New Roman"/>
          <w:b/>
        </w:rPr>
        <w:t xml:space="preserve">Iniciatíva na podporu zamestnanosti mladých ľudí - </w:t>
      </w:r>
      <w:r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rsidR="00F27C5C" w:rsidRDefault="002F22D1">
      <w:pPr>
        <w:pStyle w:val="AODefHead"/>
        <w:numPr>
          <w:ilvl w:val="0"/>
          <w:numId w:val="0"/>
        </w:numPr>
        <w:spacing w:before="120" w:line="264" w:lineRule="auto"/>
        <w:ind w:firstLine="540"/>
        <w:rPr>
          <w:ins w:id="62" w:author="Autor"/>
        </w:rPr>
        <w:pPrChange w:id="63" w:author="Autor">
          <w:pPr>
            <w:pStyle w:val="AODefHead"/>
            <w:numPr>
              <w:ilvl w:val="0"/>
              <w:numId w:val="0"/>
            </w:numPr>
            <w:tabs>
              <w:tab w:val="clear" w:pos="2880"/>
            </w:tabs>
            <w:spacing w:before="120" w:line="264" w:lineRule="auto"/>
            <w:ind w:left="0" w:firstLine="0"/>
          </w:pPr>
        </w:pPrChange>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rsidR="00DC3102" w:rsidRPr="006552AC" w:rsidRDefault="00DC3102">
      <w:pPr>
        <w:pStyle w:val="AODefHead"/>
        <w:numPr>
          <w:ilvl w:val="0"/>
          <w:numId w:val="0"/>
        </w:numPr>
        <w:spacing w:before="120" w:line="264" w:lineRule="auto"/>
        <w:ind w:left="540"/>
        <w:rPr>
          <w:bCs/>
        </w:rPr>
        <w:pPrChange w:id="64" w:author="Autor">
          <w:pPr>
            <w:pStyle w:val="AODefHead"/>
            <w:numPr>
              <w:ilvl w:val="0"/>
              <w:numId w:val="0"/>
            </w:numPr>
            <w:tabs>
              <w:tab w:val="clear" w:pos="2880"/>
            </w:tabs>
            <w:spacing w:before="120" w:line="264" w:lineRule="auto"/>
            <w:ind w:left="0" w:firstLine="0"/>
          </w:pPr>
        </w:pPrChange>
      </w:pPr>
      <w:ins w:id="65" w:author="Autor">
        <w:r w:rsidRPr="00DC3102">
          <w:rPr>
            <w:b/>
            <w:bCs/>
            <w:rPrChange w:id="66" w:author="Autor">
              <w:rPr/>
            </w:rPrChange>
          </w:rPr>
          <w:t xml:space="preserve">Kompetenčný zákon </w:t>
        </w:r>
        <w:r w:rsidRPr="006552AC">
          <w:rPr>
            <w:bCs/>
          </w:rPr>
          <w:t>- zákon č. 575/2001 Z.</w:t>
        </w:r>
        <w:r w:rsidRPr="00C42CE9">
          <w:rPr>
            <w:bCs/>
          </w:rPr>
          <w:t> z. o organizácii činnosti vlády a</w:t>
        </w:r>
        <w:r>
          <w:rPr>
            <w:bCs/>
          </w:rPr>
          <w:t> </w:t>
        </w:r>
        <w:r w:rsidRPr="006552AC">
          <w:rPr>
            <w:bCs/>
          </w:rPr>
          <w:t>organizácii</w:t>
        </w:r>
        <w:r>
          <w:rPr>
            <w:bCs/>
          </w:rPr>
          <w:br/>
        </w:r>
        <w:r w:rsidRPr="006552AC">
          <w:rPr>
            <w:bCs/>
          </w:rPr>
          <w:t>ústrednej štátnej správy v znení neskorších predpisov</w:t>
        </w:r>
      </w:ins>
    </w:p>
    <w:p w:rsidR="00F27C5C" w:rsidRDefault="00782BBB">
      <w:pPr>
        <w:pStyle w:val="AODefPara"/>
        <w:numPr>
          <w:ilvl w:val="0"/>
          <w:numId w:val="0"/>
        </w:numPr>
        <w:ind w:left="567"/>
        <w:pPrChange w:id="67" w:author="Autor">
          <w:pPr>
            <w:pStyle w:val="AODefHead"/>
            <w:numPr>
              <w:ilvl w:val="0"/>
              <w:numId w:val="0"/>
            </w:numPr>
            <w:tabs>
              <w:tab w:val="clear" w:pos="2880"/>
            </w:tabs>
            <w:spacing w:before="120" w:line="264" w:lineRule="auto"/>
            <w:ind w:left="0" w:firstLine="0"/>
          </w:pPr>
        </w:pPrChange>
      </w:pPr>
      <w:r w:rsidRPr="00307126">
        <w:rPr>
          <w:b/>
        </w:rPr>
        <w:t xml:space="preserve">Kontrolovaná osoba </w:t>
      </w:r>
      <w:r w:rsidR="00532E84" w:rsidRPr="00532E84">
        <w:rPr>
          <w:b/>
          <w:rPrChange w:id="68" w:author="Autor">
            <w:rPr/>
          </w:rPrChange>
        </w:rPr>
        <w:t>-</w:t>
      </w:r>
      <w:r w:rsidRPr="00307126">
        <w:t xml:space="preserve">  osoba u ktorej sa vykonáva kontrola overovaných skutočností podľa zákona o príspevku</w:t>
      </w:r>
      <w:ins w:id="69" w:author="Autor">
        <w:r w:rsidRPr="00307126">
          <w:t xml:space="preserve"> </w:t>
        </w:r>
        <w:r w:rsidR="00B91E2C" w:rsidRPr="00307126">
          <w:t>z</w:t>
        </w:r>
      </w:ins>
      <w:r w:rsidR="00B91E2C" w:rsidRPr="00307126">
        <w:t xml:space="preserve">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rsidR="002F22D1" w:rsidRPr="005D4870" w:rsidRDefault="002F22D1" w:rsidP="002F22D1">
      <w:pPr>
        <w:spacing w:before="120" w:line="264" w:lineRule="auto"/>
        <w:ind w:left="539"/>
        <w:jc w:val="both"/>
        <w:rPr>
          <w:rFonts w:ascii="Times New Roman" w:hAnsi="Times New Roman"/>
          <w:rPrChange w:id="70" w:author="Autor">
            <w:rPr>
              <w:rFonts w:ascii="Times New Roman" w:hAnsi="Times New Roman"/>
              <w:highlight w:val="yellow"/>
            </w:rPr>
          </w:rPrChange>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del w:id="71" w:author="Autor">
        <w:r w:rsidRPr="00D828B9">
          <w:rPr>
            <w:rFonts w:ascii="Times New Roman" w:hAnsi="Times New Roman"/>
            <w:bCs/>
          </w:rPr>
          <w:delText>;</w:delText>
        </w:r>
      </w:del>
      <w:ins w:id="72" w:author="Auto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w:t>
        </w:r>
      </w:ins>
      <w:r w:rsidRPr="00307126">
        <w:rPr>
          <w:rFonts w:ascii="Times New Roman" w:hAnsi="Times New Roman"/>
          <w:bCs/>
        </w:rPr>
        <w:t xml:space="preserve"> </w:t>
      </w:r>
    </w:p>
    <w:p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lastRenderedPageBreak/>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Projektu</w:t>
      </w:r>
      <w:del w:id="73" w:author="Autor">
        <w:r w:rsidRPr="00D828B9">
          <w:rPr>
            <w:rFonts w:ascii="Times New Roman" w:hAnsi="Times New Roman"/>
            <w:bCs/>
          </w:rPr>
          <w:delText>.</w:delText>
        </w:r>
      </w:del>
      <w:ins w:id="74" w:author="Autor">
        <w:r w:rsidRPr="00307126">
          <w:rPr>
            <w:rFonts w:ascii="Times New Roman" w:hAnsi="Times New Roman"/>
            <w:bCs/>
          </w:rPr>
          <w:t xml:space="preserve"> </w:t>
        </w:r>
        <w:commentRangeStart w:id="75"/>
        <w:r w:rsidRPr="00307126">
          <w:rPr>
            <w:rFonts w:ascii="Times New Roman" w:hAnsi="Times New Roman"/>
            <w:bCs/>
          </w:rPr>
          <w:t xml:space="preserve">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Udržateľnosti Projektu.</w:t>
        </w:r>
      </w:ins>
      <w:r w:rsidRPr="00307126">
        <w:rPr>
          <w:rFonts w:ascii="Times New Roman" w:hAnsi="Times New Roman"/>
          <w:bCs/>
        </w:rPr>
        <w:t xml:space="preserve"> </w:t>
      </w:r>
      <w:commentRangeEnd w:id="75"/>
      <w:r w:rsidR="00F63C73">
        <w:rPr>
          <w:rStyle w:val="Odkaznakomentr"/>
          <w:rFonts w:ascii="Times New Roman" w:eastAsia="Times New Roman" w:hAnsi="Times New Roman"/>
        </w:rPr>
        <w:commentReference w:id="75"/>
      </w:r>
      <w:r w:rsidRPr="00307126">
        <w:rPr>
          <w:rFonts w:ascii="Times New Roman" w:hAnsi="Times New Roman"/>
          <w:bCs/>
        </w:rPr>
        <w:t>Merateľné ukazovatele</w:t>
      </w:r>
      <w:ins w:id="76" w:author="Autor">
        <w:r w:rsidRPr="00307126">
          <w:rPr>
            <w:rFonts w:ascii="Times New Roman" w:hAnsi="Times New Roman"/>
            <w:bCs/>
          </w:rPr>
          <w:t xml:space="preserve"> </w:t>
        </w:r>
        <w:r w:rsidR="00310C95" w:rsidRPr="00307126">
          <w:rPr>
            <w:rFonts w:ascii="Times New Roman" w:hAnsi="Times New Roman"/>
            <w:bCs/>
          </w:rPr>
          <w:t>Projektu</w:t>
        </w:r>
      </w:ins>
      <w:r w:rsidR="00310C95" w:rsidRPr="00307126">
        <w:rPr>
          <w:rFonts w:ascii="Times New Roman" w:hAnsi="Times New Roman"/>
          <w:bCs/>
        </w:rPr>
        <w:t xml:space="preserve">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ktorý skúma všetky otázky ovplyvňujúce výkonnosť programu vrátane záverov z preskúmania výkonnosti</w:t>
      </w:r>
      <w:del w:id="77" w:author="Autor">
        <w:r w:rsidRPr="00D828B9">
          <w:rPr>
            <w:sz w:val="22"/>
            <w:szCs w:val="22"/>
          </w:rPr>
          <w:delText>,</w:delText>
        </w:r>
      </w:del>
      <w:ins w:id="78" w:author="Autor">
        <w:r w:rsidRPr="00307126">
          <w:rPr>
            <w:sz w:val="22"/>
            <w:szCs w:val="22"/>
          </w:rPr>
          <w:t>. Monitorovací výbor</w:t>
        </w:r>
      </w:ins>
      <w:r w:rsidRPr="00307126">
        <w:rPr>
          <w:sz w:val="22"/>
          <w:szCs w:val="22"/>
        </w:rPr>
        <w:t xml:space="preserve"> </w:t>
      </w:r>
      <w:r w:rsidR="00532E84" w:rsidRPr="00532E84">
        <w:rPr>
          <w:sz w:val="22"/>
        </w:rPr>
        <w:t>poskytuje konzultácie</w:t>
      </w:r>
      <w:del w:id="79" w:author="Autor">
        <w:r w:rsidRPr="00D828B9">
          <w:rPr>
            <w:sz w:val="22"/>
            <w:szCs w:val="22"/>
          </w:rPr>
          <w:delText>. Monitorovací výbor</w:delText>
        </w:r>
      </w:del>
      <w:ins w:id="80" w:author="Autor">
        <w:r w:rsidR="008E5E97" w:rsidRPr="00307126">
          <w:rPr>
            <w:sz w:val="22"/>
            <w:szCs w:val="22"/>
          </w:rPr>
          <w:t>,</w:t>
        </w:r>
      </w:ins>
      <w:r w:rsidR="00532E84" w:rsidRPr="00532E84">
        <w:rPr>
          <w:sz w:val="22"/>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w:t>
      </w:r>
      <w:r w:rsidRPr="00307126">
        <w:rPr>
          <w:rFonts w:ascii="Times New Roman" w:hAnsi="Times New Roman"/>
        </w:rPr>
        <w:lastRenderedPageBreak/>
        <w:t xml:space="preserve">(EZÚS),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rsidR="002F22D1" w:rsidRPr="00307126" w:rsidRDefault="002F22D1" w:rsidP="002F22D1">
      <w:pPr>
        <w:pStyle w:val="AODefPara"/>
        <w:numPr>
          <w:ilvl w:val="0"/>
          <w:numId w:val="0"/>
        </w:numPr>
        <w:spacing w:before="120" w:line="264" w:lineRule="auto"/>
        <w:ind w:left="540"/>
        <w:rPr>
          <w:rStyle w:val="Siln"/>
          <w:b w:val="0"/>
        </w:rPr>
      </w:pPr>
      <w:r w:rsidRPr="00307126">
        <w:rPr>
          <w:b/>
        </w:rPr>
        <w:t xml:space="preserve">Nariadenie 966/2012 – </w:t>
      </w:r>
      <w:r w:rsidRPr="00307126">
        <w:rPr>
          <w:rStyle w:val="Siln"/>
          <w:b w:val="0"/>
        </w:rPr>
        <w:t xml:space="preserve">Nariadenie Európskeho parlamentu a Rady (EÚ, </w:t>
      </w:r>
      <w:proofErr w:type="spellStart"/>
      <w:r w:rsidRPr="00307126">
        <w:rPr>
          <w:rStyle w:val="Siln"/>
          <w:b w:val="0"/>
        </w:rPr>
        <w:t>Euratom</w:t>
      </w:r>
      <w:proofErr w:type="spellEnd"/>
      <w:r w:rsidRPr="00307126">
        <w:rPr>
          <w:rStyle w:val="Siln"/>
          <w:b w:val="0"/>
        </w:rPr>
        <w:t xml:space="preserve">) č. 966/2012 z  25. októbra 2012, o rozpočtových pravidlách, ktoré sa vzťahujú na všeobecný rozpočet Únie, a zrušení nariadenia Rady (ES, </w:t>
      </w:r>
      <w:proofErr w:type="spellStart"/>
      <w:r w:rsidRPr="00307126">
        <w:rPr>
          <w:rStyle w:val="Siln"/>
          <w:b w:val="0"/>
        </w:rPr>
        <w:t>Euratom</w:t>
      </w:r>
      <w:proofErr w:type="spellEnd"/>
      <w:r w:rsidRPr="00307126">
        <w:rPr>
          <w:rStyle w:val="Siln"/>
          <w:b w:val="0"/>
        </w:rPr>
        <w:t xml:space="preserve">) č. 1605/2002; </w:t>
      </w:r>
    </w:p>
    <w:p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w:t>
      </w:r>
      <w:del w:id="81" w:author="Autor">
        <w:r w:rsidRPr="00D828B9">
          <w:delText xml:space="preserve"> </w:delText>
        </w:r>
      </w:del>
      <w:r w:rsidRPr="00307126">
        <w:t xml:space="preserve">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926AC">
        <w:rPr>
          <w:rFonts w:ascii="Times New Roman" w:hAnsi="Times New Roman"/>
        </w:rPr>
        <w:t>TP</w:t>
      </w:r>
      <w:r w:rsidRPr="00307126">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F0368A">
        <w:rPr>
          <w:rFonts w:ascii="Times New Roman" w:hAnsi="Times New Roman"/>
        </w:rPr>
        <w:t xml:space="preserve"> </w:t>
      </w:r>
      <w:del w:id="82" w:author="Autor">
        <w:r w:rsidR="00EE6537">
          <w:rPr>
            <w:rFonts w:ascii="Times New Roman" w:hAnsi="Times New Roman"/>
          </w:rPr>
          <w:delText xml:space="preserve">V prípade uplatnenia ex ante finančných opráv </w:delText>
        </w:r>
        <w:r w:rsidR="00EE6537" w:rsidRPr="00087001">
          <w:rPr>
            <w:rFonts w:ascii="Times New Roman" w:hAnsi="Times New Roman"/>
          </w:rPr>
          <w:delText xml:space="preserve">za porušenie </w:delText>
        </w:r>
        <w:r w:rsidR="00EE6537">
          <w:rPr>
            <w:rFonts w:ascii="Times New Roman" w:hAnsi="Times New Roman"/>
          </w:rPr>
          <w:delText xml:space="preserve">pravidiel a postupov </w:delText>
        </w:r>
        <w:r w:rsidR="00EE6537" w:rsidRPr="00087001">
          <w:rPr>
            <w:rFonts w:ascii="Times New Roman" w:hAnsi="Times New Roman"/>
          </w:rPr>
          <w:delText xml:space="preserve">VO </w:delText>
        </w:r>
        <w:r w:rsidR="00EE6537">
          <w:rPr>
            <w:rFonts w:ascii="Times New Roman" w:hAnsi="Times New Roman"/>
          </w:rPr>
          <w:delText xml:space="preserve">je </w:delText>
        </w:r>
        <w:r w:rsidR="00EE6537" w:rsidRPr="00087001">
          <w:rPr>
            <w:rFonts w:ascii="Times New Roman" w:hAnsi="Times New Roman"/>
          </w:rPr>
          <w:delText xml:space="preserve">prijímateľ </w:delText>
        </w:r>
        <w:r w:rsidR="00EE6537">
          <w:rPr>
            <w:rFonts w:ascii="Times New Roman" w:hAnsi="Times New Roman"/>
          </w:rPr>
          <w:delText>povinný deklarovať 100 % hodnoty</w:delText>
        </w:r>
        <w:r w:rsidR="00EE6537" w:rsidRPr="00087001">
          <w:rPr>
            <w:rFonts w:ascii="Times New Roman" w:hAnsi="Times New Roman"/>
          </w:rPr>
          <w:delText xml:space="preserve"> výdavku, </w:delText>
        </w:r>
        <w:r w:rsidR="00EE6537">
          <w:rPr>
            <w:rFonts w:ascii="Times New Roman" w:hAnsi="Times New Roman"/>
          </w:rPr>
          <w:delText>ktorá bude až na úrovni riadiaceho orgánu z</w:delText>
        </w:r>
        <w:r w:rsidR="00EE6537" w:rsidRPr="00087001">
          <w:rPr>
            <w:rFonts w:ascii="Times New Roman" w:hAnsi="Times New Roman"/>
          </w:rPr>
          <w:delText xml:space="preserve">nížená o zodpovedajúcu </w:delText>
        </w:r>
        <w:r w:rsidR="00EE6537">
          <w:rPr>
            <w:rFonts w:ascii="Times New Roman" w:hAnsi="Times New Roman"/>
          </w:rPr>
          <w:delText>výšku finančnej</w:delText>
        </w:r>
        <w:r w:rsidR="00EE6537" w:rsidRPr="00087001">
          <w:rPr>
            <w:rFonts w:ascii="Times New Roman" w:hAnsi="Times New Roman"/>
          </w:rPr>
          <w:delText xml:space="preserve"> oprav</w:delText>
        </w:r>
        <w:r w:rsidR="00EE6537">
          <w:rPr>
            <w:rFonts w:ascii="Times New Roman" w:hAnsi="Times New Roman"/>
          </w:rPr>
          <w:delText>y.</w:delText>
        </w:r>
      </w:del>
    </w:p>
    <w:p w:rsidR="002F22D1" w:rsidRDefault="002F22D1" w:rsidP="00744B99">
      <w:pPr>
        <w:pStyle w:val="AODefHead"/>
        <w:numPr>
          <w:ilvl w:val="0"/>
          <w:numId w:val="20"/>
        </w:numPr>
        <w:spacing w:before="120" w:line="264" w:lineRule="auto"/>
        <w:ind w:left="540"/>
        <w:rPr>
          <w:ins w:id="83" w:author="Autor"/>
        </w:rPr>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w:t>
      </w:r>
      <w:r w:rsidRPr="00307126">
        <w:lastRenderedPageBreak/>
        <w:t xml:space="preserve">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del w:id="84" w:author="Autor">
        <w:r w:rsidRPr="00D828B9">
          <w:delText>môže</w:delText>
        </w:r>
      </w:del>
      <w:ins w:id="85" w:author="Autor">
        <w:r w:rsidR="00D05217" w:rsidRPr="00307126">
          <w:t xml:space="preserve">by </w:t>
        </w:r>
        <w:r w:rsidR="00A30090" w:rsidRPr="00307126">
          <w:t>mohol</w:t>
        </w:r>
      </w:ins>
      <w:r w:rsidR="00A30090" w:rsidRPr="00307126">
        <w:t xml:space="preserve">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ins w:id="86" w:author="Auto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ins>
      <w:r w:rsidRPr="00307126">
        <w:t>;</w:t>
      </w:r>
    </w:p>
    <w:p w:rsidR="006552AC" w:rsidRPr="006552AC" w:rsidRDefault="006552AC" w:rsidP="006552AC">
      <w:pPr>
        <w:pStyle w:val="AODefHead"/>
        <w:numPr>
          <w:ilvl w:val="0"/>
          <w:numId w:val="20"/>
        </w:numPr>
        <w:spacing w:before="120" w:line="264" w:lineRule="auto"/>
        <w:ind w:left="540"/>
      </w:pPr>
      <w:ins w:id="87" w:author="Autor">
        <w:r w:rsidRPr="006552AC">
          <w:rPr>
            <w:b/>
          </w:rPr>
          <w:t xml:space="preserve">NFP </w:t>
        </w:r>
        <w:r w:rsidRPr="006E0842">
          <w:rPr>
            <w:rPrChange w:id="88" w:author="Autor">
              <w:rPr>
                <w:b/>
              </w:rPr>
            </w:rPrChange>
          </w:rPr>
          <w:t>–</w:t>
        </w:r>
        <w:r w:rsidRPr="006552AC">
          <w:t xml:space="preserve"> </w:t>
        </w:r>
        <w:r w:rsidRPr="006E0842">
          <w:rPr>
            <w:rPrChange w:id="89" w:author="Autor">
              <w:rPr>
                <w:b/>
              </w:rPr>
            </w:rPrChange>
          </w:rPr>
          <w:t>nenávratný finančný príspevok;</w:t>
        </w:r>
      </w:ins>
    </w:p>
    <w:p w:rsidR="002F22D1" w:rsidRPr="00307126" w:rsidRDefault="002F22D1" w:rsidP="00744B99">
      <w:pPr>
        <w:pStyle w:val="AODefHead"/>
        <w:numPr>
          <w:ilvl w:val="0"/>
          <w:numId w:val="20"/>
        </w:numPr>
        <w:spacing w:before="120" w:line="264" w:lineRule="auto"/>
        <w:ind w:left="540"/>
      </w:pPr>
      <w:r w:rsidRPr="00307126">
        <w:rPr>
          <w:b/>
        </w:rPr>
        <w:t xml:space="preserve">Obchodný zákonník </w:t>
      </w:r>
      <w:r w:rsidRPr="00307126">
        <w:t>- zákon č. 513/1991 Zb. Obchodný zákonník, v znení neskorších predpisov;</w:t>
      </w:r>
    </w:p>
    <w:p w:rsidR="002F22D1" w:rsidRPr="00307126" w:rsidRDefault="002F22D1" w:rsidP="002F22D1">
      <w:pPr>
        <w:pStyle w:val="AODefPara"/>
        <w:numPr>
          <w:ilvl w:val="0"/>
          <w:numId w:val="0"/>
        </w:numPr>
        <w:ind w:left="540"/>
      </w:pPr>
      <w:r w:rsidRPr="00307126">
        <w:rPr>
          <w:b/>
        </w:rPr>
        <w:t xml:space="preserve">Občiansky zákonník </w:t>
      </w:r>
      <w:r w:rsidRPr="00307126">
        <w:t>– zákon č. 40/1964 Zb. Občiansky zákonník, v znení neskorších predpisov;</w:t>
      </w:r>
    </w:p>
    <w:p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w:t>
      </w:r>
      <w:del w:id="90" w:author="Autor">
        <w:r w:rsidRPr="00D828B9">
          <w:rPr>
            <w:rFonts w:ascii="Times New Roman" w:hAnsi="Times New Roman"/>
            <w:bCs/>
          </w:rPr>
          <w:delText xml:space="preserve">nastala až v čase, keď bola Zmluvná strana v omeškaní s plnením svojej povinnosti, alebo </w:delText>
        </w:r>
      </w:del>
      <w:r w:rsidRPr="00307126">
        <w:rPr>
          <w:rFonts w:ascii="Times New Roman" w:hAnsi="Times New Roman"/>
          <w:bCs/>
        </w:rPr>
        <w:t xml:space="preserve">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rsidR="00F27C5C" w:rsidRDefault="00D828B9">
      <w:pPr>
        <w:pStyle w:val="Bezriadkovania1"/>
        <w:numPr>
          <w:ilvl w:val="0"/>
          <w:numId w:val="19"/>
        </w:numPr>
        <w:spacing w:before="120" w:line="264" w:lineRule="auto"/>
        <w:jc w:val="both"/>
        <w:rPr>
          <w:rFonts w:ascii="Times New Roman" w:hAnsi="Times New Roman"/>
        </w:rPr>
        <w:pPrChange w:id="91" w:author="Autor">
          <w:pPr>
            <w:pStyle w:val="Bezriadkovania2"/>
            <w:numPr>
              <w:numId w:val="19"/>
            </w:numPr>
            <w:tabs>
              <w:tab w:val="num" w:pos="1713"/>
            </w:tabs>
            <w:spacing w:before="120" w:line="264" w:lineRule="auto"/>
            <w:ind w:left="1713" w:hanging="720"/>
            <w:jc w:val="both"/>
          </w:pPr>
        </w:pPrChange>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rsidR="00F27C5C" w:rsidRDefault="00D828B9">
      <w:pPr>
        <w:pStyle w:val="Bezriadkovania1"/>
        <w:numPr>
          <w:ilvl w:val="0"/>
          <w:numId w:val="19"/>
        </w:numPr>
        <w:spacing w:before="120" w:line="264" w:lineRule="auto"/>
        <w:jc w:val="both"/>
        <w:rPr>
          <w:rFonts w:ascii="Times New Roman" w:hAnsi="Times New Roman"/>
        </w:rPr>
        <w:pPrChange w:id="92" w:author="Autor">
          <w:pPr>
            <w:pStyle w:val="Bezriadkovania2"/>
            <w:numPr>
              <w:numId w:val="19"/>
            </w:numPr>
            <w:tabs>
              <w:tab w:val="num" w:pos="1713"/>
            </w:tabs>
            <w:spacing w:before="120" w:line="264" w:lineRule="auto"/>
            <w:ind w:left="1713" w:hanging="720"/>
            <w:jc w:val="both"/>
          </w:pPr>
        </w:pPrChange>
      </w:pPr>
      <w:r w:rsidRPr="00307126">
        <w:rPr>
          <w:rFonts w:ascii="Times New Roman" w:hAnsi="Times New Roman"/>
        </w:rPr>
        <w:t xml:space="preserve">objektívna povaha, v dôsledku čoho OVZ musí byť nezávislá od vôle Zmluvnej strany, ktorá vznik takejto udalosti nevie ovplyvniť, </w:t>
      </w:r>
    </w:p>
    <w:p w:rsidR="00F27C5C" w:rsidRDefault="00D828B9">
      <w:pPr>
        <w:pStyle w:val="Bezriadkovania1"/>
        <w:numPr>
          <w:ilvl w:val="0"/>
          <w:numId w:val="19"/>
        </w:numPr>
        <w:spacing w:before="120" w:line="264" w:lineRule="auto"/>
        <w:jc w:val="both"/>
        <w:rPr>
          <w:rFonts w:ascii="Times New Roman" w:hAnsi="Times New Roman"/>
        </w:rPr>
        <w:pPrChange w:id="93" w:author="Autor">
          <w:pPr>
            <w:pStyle w:val="Bezriadkovania2"/>
            <w:numPr>
              <w:numId w:val="19"/>
            </w:numPr>
            <w:tabs>
              <w:tab w:val="num" w:pos="1713"/>
            </w:tabs>
            <w:spacing w:before="120" w:line="264" w:lineRule="auto"/>
            <w:ind w:left="1713" w:hanging="720"/>
            <w:jc w:val="both"/>
          </w:pPr>
        </w:pPrChange>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rsidR="00F27C5C" w:rsidRDefault="00D828B9">
      <w:pPr>
        <w:pStyle w:val="Bezriadkovania1"/>
        <w:numPr>
          <w:ilvl w:val="0"/>
          <w:numId w:val="19"/>
        </w:numPr>
        <w:spacing w:before="120" w:line="264" w:lineRule="auto"/>
        <w:jc w:val="both"/>
        <w:rPr>
          <w:rFonts w:ascii="Times New Roman" w:hAnsi="Times New Roman"/>
        </w:rPr>
        <w:pPrChange w:id="94" w:author="Autor">
          <w:pPr>
            <w:pStyle w:val="Bezriadkovania2"/>
            <w:numPr>
              <w:numId w:val="19"/>
            </w:numPr>
            <w:tabs>
              <w:tab w:val="num" w:pos="1713"/>
            </w:tabs>
            <w:spacing w:before="120" w:line="264" w:lineRule="auto"/>
            <w:ind w:left="1713" w:hanging="720"/>
            <w:jc w:val="both"/>
          </w:pPr>
        </w:pPrChange>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rsidR="00F27C5C" w:rsidRDefault="00D828B9">
      <w:pPr>
        <w:pStyle w:val="Bezriadkovania1"/>
        <w:numPr>
          <w:ilvl w:val="0"/>
          <w:numId w:val="19"/>
        </w:numPr>
        <w:spacing w:before="120" w:line="264" w:lineRule="auto"/>
        <w:jc w:val="both"/>
        <w:rPr>
          <w:rFonts w:ascii="Times New Roman" w:hAnsi="Times New Roman"/>
        </w:rPr>
        <w:pPrChange w:id="95" w:author="Autor">
          <w:pPr>
            <w:pStyle w:val="Bezriadkovania2"/>
            <w:numPr>
              <w:numId w:val="19"/>
            </w:numPr>
            <w:tabs>
              <w:tab w:val="num" w:pos="1713"/>
            </w:tabs>
            <w:spacing w:before="120" w:line="264" w:lineRule="auto"/>
            <w:ind w:left="1713" w:hanging="720"/>
            <w:jc w:val="both"/>
          </w:pPr>
        </w:pPrChange>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w:t>
      </w:r>
      <w:proofErr w:type="spellStart"/>
      <w:r w:rsidRPr="00307126">
        <w:rPr>
          <w:rFonts w:ascii="Times New Roman" w:hAnsi="Times New Roman"/>
        </w:rPr>
        <w:t>všeobecne-záväzných</w:t>
      </w:r>
      <w:proofErr w:type="spellEnd"/>
      <w:r w:rsidRPr="00307126">
        <w:rPr>
          <w:rFonts w:ascii="Times New Roman" w:hAnsi="Times New Roman"/>
        </w:rPr>
        <w:t xml:space="preserve"> právnych predpisov SR alebo priamo účinných právnych aktov EÚ sú alebo majú byť každému známe. </w:t>
      </w:r>
    </w:p>
    <w:p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rsidR="002F22D1" w:rsidRPr="00307126" w:rsidRDefault="002F22D1" w:rsidP="00744B99">
      <w:pPr>
        <w:pStyle w:val="AODefHead"/>
        <w:numPr>
          <w:ilvl w:val="0"/>
          <w:numId w:val="20"/>
        </w:numPr>
        <w:spacing w:before="120" w:line="264" w:lineRule="auto"/>
        <w:ind w:hanging="180"/>
      </w:pPr>
      <w:r w:rsidRPr="00307126">
        <w:rPr>
          <w:b/>
        </w:rPr>
        <w:lastRenderedPageBreak/>
        <w:t xml:space="preserve">Opakovaný </w:t>
      </w:r>
      <w:r w:rsidRPr="00307126">
        <w:t>– výskyt určitej identickej skutočnosti najmenej dvakrát;</w:t>
      </w:r>
    </w:p>
    <w:p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ins w:id="96" w:author="Autor">
        <w:r w:rsidR="00357BAA" w:rsidRPr="00307126">
          <w:rPr>
            <w:rFonts w:ascii="Times New Roman" w:hAnsi="Times New Roman"/>
          </w:rPr>
          <w:t xml:space="preserve">aktivít </w:t>
        </w:r>
      </w:ins>
      <w:r w:rsidR="00C6009B" w:rsidRPr="00307126">
        <w:rPr>
          <w:rFonts w:ascii="Times New Roman" w:hAnsi="Times New Roman"/>
        </w:rPr>
        <w:t>Projektu</w:t>
      </w:r>
      <w:r w:rsidRPr="00307126">
        <w:rPr>
          <w:rFonts w:ascii="Times New Roman" w:hAnsi="Times New Roman"/>
        </w:rPr>
        <w:t xml:space="preserve">, v zmysle Zmluvy o poskytnutí NFP, </w:t>
      </w:r>
      <w:del w:id="97" w:author="Autor">
        <w:r w:rsidRPr="006B0D9B">
          <w:rPr>
            <w:rFonts w:ascii="Times New Roman" w:hAnsi="Times New Roman"/>
          </w:rPr>
          <w:delText>najmä v súlade s pravidlami</w:delText>
        </w:r>
      </w:del>
      <w:ins w:id="98" w:author="Autor">
        <w:r w:rsidR="0081694D">
          <w:rPr>
            <w:rFonts w:ascii="Times New Roman" w:hAnsi="Times New Roman"/>
          </w:rPr>
          <w:t xml:space="preserve">ak spĺňajú pravidlá </w:t>
        </w:r>
      </w:ins>
      <w:r w:rsidRPr="00307126">
        <w:rPr>
          <w:rFonts w:ascii="Times New Roman" w:hAnsi="Times New Roman"/>
        </w:rPr>
        <w:t xml:space="preserve"> oprávnenosti výdavkov </w:t>
      </w:r>
      <w:del w:id="99" w:author="Autor">
        <w:r w:rsidRPr="006B0D9B">
          <w:rPr>
            <w:rFonts w:ascii="Times New Roman" w:hAnsi="Times New Roman"/>
          </w:rPr>
          <w:delText>uvedených</w:delText>
        </w:r>
      </w:del>
      <w:ins w:id="100" w:author="Autor">
        <w:r w:rsidRPr="00307126">
          <w:rPr>
            <w:rFonts w:ascii="Times New Roman" w:hAnsi="Times New Roman"/>
          </w:rPr>
          <w:t>uveden</w:t>
        </w:r>
        <w:r w:rsidR="0081694D">
          <w:rPr>
            <w:rFonts w:ascii="Times New Roman" w:hAnsi="Times New Roman"/>
          </w:rPr>
          <w:t>é</w:t>
        </w:r>
      </w:ins>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ins w:id="101" w:author="Autor">
        <w:r w:rsidR="00C72A22" w:rsidRPr="00307126">
          <w:rPr>
            <w:rFonts w:ascii="Times New Roman" w:hAnsi="Times New Roman"/>
          </w:rPr>
          <w:t xml:space="preserve">. </w:t>
        </w:r>
        <w:commentRangeStart w:id="102"/>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102"/>
        <w:r w:rsidR="00C72A22" w:rsidRPr="00307126">
          <w:rPr>
            <w:rStyle w:val="Odkaznakomentr"/>
            <w:rFonts w:ascii="Times New Roman" w:eastAsia="Times New Roman" w:hAnsi="Times New Roman"/>
            <w:sz w:val="24"/>
            <w:szCs w:val="24"/>
          </w:rPr>
          <w:commentReference w:id="102"/>
        </w:r>
      </w:ins>
      <w:r w:rsidRPr="00307126">
        <w:rPr>
          <w:rFonts w:ascii="Times New Roman" w:hAnsi="Times New Roman"/>
        </w:rPr>
        <w:t>;</w:t>
      </w:r>
    </w:p>
    <w:p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rsidR="002F22D1" w:rsidRPr="00307126" w:rsidRDefault="002F22D1" w:rsidP="002F22D1">
      <w:pPr>
        <w:pStyle w:val="AODefHead"/>
        <w:numPr>
          <w:ilvl w:val="0"/>
          <w:numId w:val="0"/>
        </w:numPr>
        <w:spacing w:before="120" w:line="264" w:lineRule="auto"/>
        <w:ind w:left="539"/>
      </w:pPr>
      <w:r w:rsidRPr="00307126">
        <w:rPr>
          <w:b/>
        </w:rPr>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rsidR="002F22D1" w:rsidRPr="00307126" w:rsidRDefault="002F22D1" w:rsidP="002F22D1">
      <w:pPr>
        <w:pStyle w:val="AODefPara"/>
        <w:numPr>
          <w:ilvl w:val="1"/>
          <w:numId w:val="20"/>
        </w:numPr>
        <w:spacing w:before="120" w:line="264" w:lineRule="auto"/>
      </w:pPr>
      <w:r w:rsidRPr="00307126">
        <w:t xml:space="preserve">a) Komisia, </w:t>
      </w:r>
    </w:p>
    <w:p w:rsidR="002F22D1" w:rsidRPr="00307126" w:rsidRDefault="002F22D1" w:rsidP="002F22D1">
      <w:pPr>
        <w:pStyle w:val="AODefPara"/>
        <w:numPr>
          <w:ilvl w:val="1"/>
          <w:numId w:val="20"/>
        </w:numPr>
        <w:spacing w:before="120" w:line="264" w:lineRule="auto"/>
      </w:pPr>
      <w:r w:rsidRPr="00307126">
        <w:t xml:space="preserve">b) vláda SR, </w:t>
      </w:r>
    </w:p>
    <w:p w:rsidR="002F22D1" w:rsidRPr="00307126" w:rsidRDefault="002F22D1" w:rsidP="002F22D1">
      <w:pPr>
        <w:pStyle w:val="AODefPara"/>
        <w:numPr>
          <w:ilvl w:val="1"/>
          <w:numId w:val="20"/>
        </w:numPr>
        <w:spacing w:before="120" w:line="264" w:lineRule="auto"/>
      </w:pPr>
      <w:r w:rsidRPr="00307126">
        <w:t xml:space="preserve">c) CKO, </w:t>
      </w:r>
    </w:p>
    <w:p w:rsidR="002F22D1" w:rsidRPr="00307126" w:rsidRDefault="002F22D1" w:rsidP="002F22D1">
      <w:pPr>
        <w:pStyle w:val="AODefPara"/>
        <w:numPr>
          <w:ilvl w:val="1"/>
          <w:numId w:val="20"/>
        </w:numPr>
        <w:spacing w:before="120" w:line="264" w:lineRule="auto"/>
      </w:pPr>
      <w:r w:rsidRPr="00307126">
        <w:t xml:space="preserve">d) Certifikačný orgán, </w:t>
      </w:r>
    </w:p>
    <w:p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w:t>
      </w:r>
      <w:del w:id="103" w:author="Autor">
        <w:r w:rsidR="00DB2CF2">
          <w:delText>NFP</w:delText>
        </w:r>
        <w:r w:rsidR="00DB2CF2" w:rsidRPr="00D828B9">
          <w:delText xml:space="preserve"> </w:delText>
        </w:r>
      </w:del>
      <w:ins w:id="104" w:author="Autor">
        <w:r w:rsidR="00D05217" w:rsidRPr="00307126">
          <w:t>prostriedkov, príspevku</w:t>
        </w:r>
        <w:r w:rsidRPr="00307126">
          <w:t xml:space="preserve"> </w:t>
        </w:r>
      </w:ins>
      <w:r w:rsidRPr="00307126">
        <w:t>alebo jeho časti;</w:t>
      </w:r>
    </w:p>
    <w:p w:rsidR="00D2734A" w:rsidRPr="00307126" w:rsidRDefault="00D2734A" w:rsidP="00F0368A">
      <w:pPr>
        <w:pStyle w:val="AODefHead"/>
        <w:numPr>
          <w:ilvl w:val="0"/>
          <w:numId w:val="20"/>
        </w:numPr>
        <w:spacing w:before="120" w:line="264" w:lineRule="auto"/>
        <w:ind w:left="539"/>
        <w:rPr>
          <w:ins w:id="105" w:author="Autor"/>
        </w:rPr>
      </w:pPr>
      <w:ins w:id="106" w:author="Autor">
        <w:r w:rsidRPr="00A43149">
          <w:rPr>
            <w:b/>
          </w:rPr>
          <w:t>Podozrenie z podvodu</w:t>
        </w:r>
        <w:r>
          <w:t xml:space="preserve"> – nezrovnalosť, ktorá vyvolá začatie </w:t>
        </w:r>
        <w:r w:rsidR="006552AC">
          <w:t xml:space="preserve">trestného, </w:t>
        </w:r>
        <w:r>
          <w:t>správneho alebo súdneho</w:t>
        </w:r>
        <w:r w:rsidR="00F0368A">
          <w:t xml:space="preserve"> </w:t>
        </w:r>
        <w:r>
          <w:t xml:space="preserve">konania </w:t>
        </w:r>
        <w:r w:rsidRPr="00F0368A">
          <w:rPr>
            <w:rFonts w:cs="Arial"/>
            <w:szCs w:val="16"/>
          </w:rPr>
          <w:t>na vnútroštátnej úrovni s cieľom zistiť existenciu úmyselného správania, najmä podvodu podľa čl. 1 ods. 1 písm</w:t>
        </w:r>
        <w:del w:id="107" w:author="Autor">
          <w:r w:rsidRPr="00F0368A" w:rsidDel="007802EE">
            <w:rPr>
              <w:rFonts w:cs="Arial"/>
              <w:szCs w:val="16"/>
            </w:rPr>
            <w:delText>.</w:delText>
          </w:r>
        </w:del>
        <w:r w:rsidR="007802EE">
          <w:rPr>
            <w:rFonts w:cs="Arial"/>
            <w:szCs w:val="16"/>
          </w:rPr>
          <w:t>ena</w:t>
        </w:r>
        <w:r w:rsidRPr="00F0368A">
          <w:rPr>
            <w:rFonts w:cs="Arial"/>
            <w:szCs w:val="16"/>
          </w:rPr>
          <w:t xml:space="preserve">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ins>
    </w:p>
    <w:p w:rsidR="002F22D1" w:rsidRPr="00307126" w:rsidRDefault="002F22D1" w:rsidP="00C87FFC">
      <w:pPr>
        <w:pStyle w:val="AODefHead"/>
        <w:numPr>
          <w:ilvl w:val="0"/>
          <w:numId w:val="20"/>
        </w:numPr>
        <w:spacing w:before="120" w:line="264" w:lineRule="auto"/>
        <w:ind w:left="539"/>
      </w:pPr>
      <w:r w:rsidRPr="00307126">
        <w:rPr>
          <w:b/>
        </w:rPr>
        <w:t xml:space="preserve">Podstatná zmena Projektu - </w:t>
      </w:r>
      <w:r w:rsidRPr="00307126">
        <w:t xml:space="preserve">má význam uvedený v článku 71 všeobecného nariadenia, </w:t>
      </w:r>
      <w:del w:id="108" w:author="Autor">
        <w:r w:rsidRPr="006B19ED">
          <w:delText>a </w:delText>
        </w:r>
      </w:del>
      <w:ins w:id="109" w:author="Autor">
        <w:r w:rsidRPr="00307126">
          <w:t>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w:t>
        </w:r>
      </w:ins>
      <w:r w:rsidRPr="00307126">
        <w:t xml:space="preserve"> môže byť predmetom výkladu alebo usmernení uvedených v Právnych dokumentoch vydaných Komisiou, CKO, Riadiacim orgánom, Sprostredkovateľským orgánom alebo iným, na to oprávneným subjektom, ak bol príslušný predpis alebo Právny dokument Zverejnený. </w:t>
      </w:r>
    </w:p>
    <w:p w:rsidR="00EB4160" w:rsidRPr="00EB4160" w:rsidRDefault="00EB4160" w:rsidP="00481504">
      <w:pPr>
        <w:pStyle w:val="AODefHead"/>
        <w:numPr>
          <w:ilvl w:val="0"/>
          <w:numId w:val="20"/>
        </w:numPr>
        <w:spacing w:before="120" w:line="264" w:lineRule="auto"/>
        <w:ind w:left="567"/>
      </w:pPr>
      <w:ins w:id="110" w:author="Autor">
        <w:r w:rsidRPr="00EB4160">
          <w:lastRenderedPageBreak/>
          <w:t>Podstatná zmena Projektu nastane, ak dôjde k zmene Projektu, ktorá ovplyvňuje povahu alebo ciele Projektu alebo podmienky jeho realizácie, v porovnaní so stavom, v akom bol Projekt schválený</w:t>
        </w:r>
        <w:r>
          <w:t xml:space="preserve">. </w:t>
        </w:r>
        <w:r w:rsidRPr="00EB4160">
          <w:t xml:space="preserve">V prípade projektu, ktorého súčasťou je investícia do infraštruktúry alebo investícia do výroby, podstatná zmena nastane aj v prípade, ak </w:t>
        </w:r>
      </w:ins>
      <w:del w:id="111" w:author="Autor">
        <w:r w:rsidR="002F22D1" w:rsidRPr="00307126" w:rsidDel="00EB4160">
          <w:delText xml:space="preserve">Podstatná zmena Projektu, ktorého súčasťou je investícia do infraštruktúry alebo investícia do výroby, nastane, ak </w:delText>
        </w:r>
      </w:del>
      <w:r w:rsidR="002F22D1" w:rsidRPr="00307126">
        <w:t>v</w:t>
      </w:r>
      <w:r w:rsidR="00307349" w:rsidRPr="00307126">
        <w:t> </w:t>
      </w:r>
      <w:r w:rsidR="002F22D1" w:rsidRPr="00307126">
        <w:t>období</w:t>
      </w:r>
      <w:r w:rsidR="00307349" w:rsidRPr="00307126">
        <w:t xml:space="preserve"> od Začatia realizácie hlavných aktivít Projektu do uplynutia</w:t>
      </w:r>
      <w:r w:rsidR="002F22D1" w:rsidRPr="00307126">
        <w:t xml:space="preserve"> piatich rokov od Finančného ukončenia Projektu alebo </w:t>
      </w:r>
      <w:r w:rsidR="00307349" w:rsidRPr="00307126">
        <w:t xml:space="preserve">do uplynutia </w:t>
      </w:r>
      <w:r w:rsidR="002F22D1" w:rsidRPr="00307126">
        <w:t>obdob</w:t>
      </w:r>
      <w:r w:rsidR="00307349" w:rsidRPr="00307126">
        <w:t>ia</w:t>
      </w:r>
      <w:r w:rsidR="002F22D1" w:rsidRPr="00307126">
        <w:t xml:space="preserve"> </w:t>
      </w:r>
      <w:r w:rsidR="00307349" w:rsidRPr="00307126">
        <w:t xml:space="preserve">stanoveného </w:t>
      </w:r>
      <w:r w:rsidR="002F22D1" w:rsidRPr="00307126">
        <w:t xml:space="preserve">v pravidlách o štátnej pomoci, ak sa v rámci Projektu poskytuje pomoc, dôjde v Projekte alebo v súvislosti s ním k niektorej z nasledujúcich skutočností: </w:t>
      </w:r>
    </w:p>
    <w:p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rsidR="002F22D1" w:rsidRPr="00307126" w:rsidRDefault="002F22D1" w:rsidP="00C87FFC">
      <w:pPr>
        <w:pStyle w:val="AODefPara"/>
        <w:numPr>
          <w:ilvl w:val="1"/>
          <w:numId w:val="36"/>
        </w:numPr>
        <w:tabs>
          <w:tab w:val="left" w:pos="1418"/>
        </w:tabs>
        <w:spacing w:before="120" w:line="264" w:lineRule="auto"/>
        <w:ind w:left="1434" w:hanging="357"/>
      </w:pPr>
      <w:r w:rsidRPr="00307126">
        <w:t>zmene vlastníctva položky infraštruktúry, ktorá poskytuje Prijímateľovi alebo tretej osobe neoprávnené zvýhodnenie, bez ohľadu na to, či ide o </w:t>
      </w:r>
      <w:proofErr w:type="spellStart"/>
      <w:r w:rsidRPr="00307126">
        <w:t>súkromnoprávny-subjekt</w:t>
      </w:r>
      <w:proofErr w:type="spellEnd"/>
      <w:r w:rsidRPr="00307126">
        <w:t xml:space="preserve"> alebo orgán verejnej moci</w:t>
      </w:r>
      <w:del w:id="112" w:author="Autor">
        <w:r w:rsidRPr="00307126" w:rsidDel="00EB4160">
          <w:delText xml:space="preserve">, </w:delText>
        </w:r>
      </w:del>
      <w:ins w:id="113" w:author="Autor">
        <w:r w:rsidR="00EB4160">
          <w:t>.</w:t>
        </w:r>
        <w:r w:rsidR="00EB4160" w:rsidRPr="00307126">
          <w:t xml:space="preserve"> </w:t>
        </w:r>
      </w:ins>
    </w:p>
    <w:p w:rsidR="002F22D1" w:rsidRPr="00307126" w:rsidDel="00EB4160" w:rsidRDefault="002F22D1" w:rsidP="00C87FFC">
      <w:pPr>
        <w:pStyle w:val="AODefPara"/>
        <w:numPr>
          <w:ilvl w:val="1"/>
          <w:numId w:val="36"/>
        </w:numPr>
        <w:tabs>
          <w:tab w:val="left" w:pos="1418"/>
        </w:tabs>
        <w:spacing w:before="120" w:line="264" w:lineRule="auto"/>
        <w:ind w:left="1434" w:hanging="357"/>
        <w:rPr>
          <w:del w:id="114" w:author="Autor"/>
        </w:rPr>
      </w:pPr>
      <w:del w:id="115" w:author="Autor">
        <w:r w:rsidRPr="00307126" w:rsidDel="00EB4160">
          <w:delText xml:space="preserve">podstatnej zmene Projektu, ktorá ovplyvňuje povahu alebo ciele Projektu alebo podmienky jeho realizácie, v porovnaní so stavom, v akom bol Projekt schválený. </w:delText>
        </w:r>
      </w:del>
    </w:p>
    <w:p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rsidR="002F22D1" w:rsidRPr="00307126" w:rsidRDefault="002F22D1" w:rsidP="002F22D1">
      <w:pPr>
        <w:pStyle w:val="AODefHead"/>
        <w:numPr>
          <w:ilvl w:val="0"/>
          <w:numId w:val="0"/>
        </w:numPr>
        <w:spacing w:before="120" w:line="264" w:lineRule="auto"/>
        <w:ind w:left="539"/>
        <w:rPr>
          <w:bCs/>
        </w:rPr>
      </w:pPr>
      <w:r w:rsidRPr="00307126">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p>
    <w:p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rsidR="00CD040B" w:rsidRPr="005D4870" w:rsidRDefault="00CD040B" w:rsidP="002F22D1">
      <w:pPr>
        <w:spacing w:before="120" w:line="264" w:lineRule="auto"/>
        <w:ind w:left="540"/>
        <w:jc w:val="both"/>
        <w:rPr>
          <w:rFonts w:ascii="Times New Roman" w:hAnsi="Times New Roman"/>
          <w:b/>
          <w:rPrChange w:id="116" w:author="Autor">
            <w:rPr>
              <w:rFonts w:ascii="Times New Roman" w:hAnsi="Times New Roman"/>
            </w:rPr>
          </w:rPrChange>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rsidR="00A43149" w:rsidRPr="00A43149" w:rsidRDefault="00A43149" w:rsidP="002F22D1">
      <w:pPr>
        <w:spacing w:before="120" w:line="264" w:lineRule="auto"/>
        <w:ind w:left="540"/>
        <w:jc w:val="both"/>
        <w:rPr>
          <w:ins w:id="117" w:author="Autor"/>
          <w:rFonts w:ascii="Times New Roman" w:hAnsi="Times New Roman"/>
        </w:rPr>
      </w:pPr>
      <w:ins w:id="118" w:author="Autor">
        <w:r>
          <w:rPr>
            <w:rFonts w:ascii="Times New Roman" w:hAnsi="Times New Roman"/>
            <w:b/>
          </w:rPr>
          <w:lastRenderedPageBreak/>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ins>
    </w:p>
    <w:p w:rsidR="00F27C5C" w:rsidRPr="00F27C5C" w:rsidRDefault="00D60452">
      <w:pPr>
        <w:tabs>
          <w:tab w:val="num" w:pos="900"/>
        </w:tabs>
        <w:spacing w:before="120" w:after="0" w:line="240" w:lineRule="auto"/>
        <w:ind w:left="540"/>
        <w:jc w:val="both"/>
        <w:rPr>
          <w:rFonts w:ascii="Times New Roman" w:hAnsi="Times New Roman"/>
          <w:rPrChange w:id="119" w:author="Autor">
            <w:rPr>
              <w:rFonts w:ascii="Times New Roman" w:hAnsi="Times New Roman"/>
              <w:b/>
            </w:rPr>
          </w:rPrChange>
        </w:rPr>
        <w:pPrChange w:id="120" w:author="Autor">
          <w:pPr>
            <w:spacing w:before="120" w:line="264" w:lineRule="auto"/>
            <w:ind w:left="540"/>
            <w:jc w:val="both"/>
          </w:pPr>
        </w:pPrChange>
      </w:pPr>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rsidR="00F27C5C" w:rsidRPr="00F27C5C" w:rsidRDefault="00194C21">
      <w:pPr>
        <w:widowControl w:val="0"/>
        <w:autoSpaceDE w:val="0"/>
        <w:autoSpaceDN w:val="0"/>
        <w:adjustRightInd w:val="0"/>
        <w:spacing w:before="120" w:line="264" w:lineRule="auto"/>
        <w:ind w:left="540"/>
        <w:jc w:val="both"/>
        <w:rPr>
          <w:rFonts w:ascii="Times New Roman" w:hAnsi="Times New Roman"/>
          <w:b/>
          <w:rPrChange w:id="121" w:author="Autor">
            <w:rPr>
              <w:rFonts w:ascii="Times New Roman" w:hAnsi="Times New Roman"/>
            </w:rPr>
          </w:rPrChange>
        </w:rPr>
        <w:pPrChange w:id="122" w:author="Autor">
          <w:pPr>
            <w:spacing w:before="120" w:line="264" w:lineRule="auto"/>
            <w:ind w:left="540"/>
            <w:jc w:val="both"/>
          </w:pPr>
        </w:pPrChange>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ins w:id="123" w:author="Autor">
        <w:r w:rsidRPr="00307126">
          <w:rPr>
            <w:rFonts w:ascii="Times New Roman" w:hAnsi="Times New Roman"/>
            <w:b/>
          </w:rPr>
          <w:t xml:space="preserve"> </w:t>
        </w:r>
      </w:ins>
    </w:p>
    <w:p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rsidR="00DA1C3D" w:rsidRPr="00307126" w:rsidRDefault="00DA1C3D" w:rsidP="00C87FFC">
      <w:pPr>
        <w:pStyle w:val="AODefHead"/>
        <w:numPr>
          <w:ilvl w:val="0"/>
          <w:numId w:val="20"/>
        </w:numPr>
        <w:spacing w:before="120" w:line="264" w:lineRule="auto"/>
        <w:ind w:left="540"/>
      </w:pPr>
      <w:r w:rsidRPr="00307126">
        <w:rPr>
          <w:b/>
          <w:bCs/>
        </w:rPr>
        <w:t xml:space="preserve">Realizácia Projektu - </w:t>
      </w:r>
      <w:r w:rsidRPr="00307126">
        <w:rPr>
          <w:bCs/>
        </w:rPr>
        <w:t>obdobie od Začatia realizácie hlavných aktivít Projektu až po Finančné ukončenie Projektu;</w:t>
      </w:r>
    </w:p>
    <w:p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r w:rsidR="00320345">
        <w:t>1.1.201</w:t>
      </w:r>
      <w:r w:rsidR="00DB178E">
        <w:t>4</w:t>
      </w:r>
      <w:r w:rsidRPr="00307126">
        <w:t xml:space="preserve"> do 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r w:rsidR="000645E7">
        <w:t xml:space="preserve">do </w:t>
      </w:r>
      <w:commentRangeStart w:id="124"/>
      <w:r w:rsidRPr="00D828B9">
        <w:t>.............</w:t>
      </w:r>
      <w:commentRangeEnd w:id="124"/>
      <w:r w:rsidR="000645E7">
        <w:rPr>
          <w:rStyle w:val="Odkaznakomentr"/>
          <w:rFonts w:eastAsia="Times New Roman"/>
        </w:rPr>
        <w:commentReference w:id="124"/>
      </w:r>
      <w:r w:rsidRPr="00307126">
        <w:t xml:space="preserve">, pričom za žiadnych okolností nesmie prekročiť termín stanovený v článku 65 </w:t>
      </w:r>
      <w:del w:id="125" w:author="Autor">
        <w:r w:rsidRPr="00D828B9">
          <w:delText>ods.</w:delText>
        </w:r>
      </w:del>
      <w:ins w:id="126" w:author="Autor">
        <w:r w:rsidRPr="00307126">
          <w:t>ods</w:t>
        </w:r>
        <w:r w:rsidR="001D3560" w:rsidRPr="00307126">
          <w:t>ek</w:t>
        </w:r>
      </w:ins>
      <w:r w:rsidRPr="00307126">
        <w:t xml:space="preserve"> 2 všeobecného nariadenia, t.j. 31.12.2023;</w:t>
      </w:r>
    </w:p>
    <w:p w:rsidR="002F22D1" w:rsidRPr="00307126" w:rsidRDefault="002F22D1" w:rsidP="00C87FFC">
      <w:pPr>
        <w:pStyle w:val="AODefHead"/>
        <w:numPr>
          <w:ilvl w:val="0"/>
          <w:numId w:val="20"/>
        </w:numPr>
        <w:spacing w:before="120" w:line="264" w:lineRule="auto"/>
        <w:ind w:left="540"/>
      </w:pPr>
      <w:r w:rsidRPr="00307126">
        <w:rPr>
          <w:b/>
        </w:rPr>
        <w:lastRenderedPageBreak/>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w:t>
      </w:r>
      <w:ins w:id="127" w:author="Autor">
        <w:r w:rsidR="00D05217" w:rsidRPr="00307126">
          <w:t>operačného</w:t>
        </w:r>
        <w:r w:rsidRPr="00307126">
          <w:t xml:space="preserve"> </w:t>
        </w:r>
      </w:ins>
      <w:r w:rsidRPr="00307126">
        <w:t>programu a zodpovedá za riadenie</w:t>
      </w:r>
      <w:ins w:id="128" w:author="Autor">
        <w:r w:rsidR="00D05217" w:rsidRPr="00307126">
          <w:t xml:space="preserve"> operačného</w:t>
        </w:r>
      </w:ins>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del w:id="129" w:author="Autor">
        <w:r w:rsidRPr="00D828B9">
          <w:delText>;</w:delText>
        </w:r>
      </w:del>
      <w:ins w:id="130" w:author="Autor">
        <w:r w:rsidR="00D05217" w:rsidRPr="00307126">
          <w:t>.</w:t>
        </w:r>
        <w:r w:rsidRPr="00307126">
          <w:t>;</w:t>
        </w:r>
      </w:ins>
      <w:r w:rsidRPr="00307126">
        <w:rPr>
          <w:b/>
          <w:bCs/>
        </w:rPr>
        <w:t xml:space="preserve"> </w:t>
      </w:r>
    </w:p>
    <w:p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rsidR="002F22D1" w:rsidRPr="005D4870" w:rsidRDefault="002F22D1" w:rsidP="005033E6">
      <w:pPr>
        <w:pStyle w:val="AODefHead"/>
        <w:numPr>
          <w:ilvl w:val="0"/>
          <w:numId w:val="20"/>
        </w:numPr>
        <w:spacing w:before="120" w:line="264" w:lineRule="auto"/>
        <w:ind w:left="540"/>
        <w:rPr>
          <w:rPrChange w:id="131" w:author="Autor">
            <w:rPr>
              <w:highlight w:val="yellow"/>
            </w:rPr>
          </w:rPrChange>
        </w:rPr>
      </w:pPr>
      <w:r w:rsidRPr="005033E6">
        <w:rPr>
          <w:b/>
          <w:bCs/>
        </w:rPr>
        <w:t xml:space="preserve">Schémy štátnej pomoci a schémy pomoci </w:t>
      </w:r>
      <w:r w:rsidRPr="005033E6">
        <w:rPr>
          <w:b/>
        </w:rPr>
        <w:t>"</w:t>
      </w:r>
      <w:proofErr w:type="spellStart"/>
      <w:r w:rsidRPr="005033E6">
        <w:rPr>
          <w:b/>
          <w:bCs/>
        </w:rPr>
        <w:t>de</w:t>
      </w:r>
      <w:proofErr w:type="spellEnd"/>
      <w:r w:rsidRPr="005033E6">
        <w:rPr>
          <w:b/>
          <w:bCs/>
        </w:rPr>
        <w:t xml:space="preserve"> </w:t>
      </w:r>
      <w:proofErr w:type="spellStart"/>
      <w:r w:rsidRPr="005033E6">
        <w:rPr>
          <w:b/>
          <w:bCs/>
        </w:rPr>
        <w:t>minimis</w:t>
      </w:r>
      <w:proofErr w:type="spellEnd"/>
      <w:r w:rsidRPr="005033E6">
        <w:rPr>
          <w:b/>
        </w:rPr>
        <w:t>"</w:t>
      </w:r>
      <w:r w:rsidRPr="005033E6">
        <w:rPr>
          <w:b/>
          <w:bCs/>
        </w:rPr>
        <w:t xml:space="preserve">, </w:t>
      </w:r>
      <w:r w:rsidRPr="005033E6">
        <w:rPr>
          <w:bCs/>
        </w:rPr>
        <w:t>spoločne aj ako</w:t>
      </w:r>
      <w:r w:rsidRPr="005033E6">
        <w:rPr>
          <w:b/>
          <w:bCs/>
        </w:rPr>
        <w:t xml:space="preserve"> „schémy pomoci“ </w:t>
      </w:r>
      <w:r w:rsidRPr="0070145E">
        <w:t>–</w:t>
      </w:r>
      <w:ins w:id="132" w:author="Autor">
        <w:r w:rsidR="0070145E" w:rsidRPr="004A0DC0">
          <w:rPr>
            <w:color w:val="494949"/>
          </w:rPr>
          <w:t>záväzné</w:t>
        </w:r>
      </w:ins>
      <w:r w:rsidR="00532E84" w:rsidRPr="00532E84">
        <w:rPr>
          <w:color w:val="494949"/>
          <w:rPrChange w:id="133" w:author="Autor">
            <w:rPr/>
          </w:rPrChange>
        </w:rPr>
        <w:t xml:space="preserve"> dokumenty, ktoré </w:t>
      </w:r>
      <w:del w:id="134" w:author="Autor">
        <w:r w:rsidRPr="00D828B9">
          <w:delText>presne stanovujú pravidlá a podmienky, na ktorých základe môžu poskytovatelia</w:delText>
        </w:r>
      </w:del>
      <w:ins w:id="135" w:author="Autor">
        <w:r w:rsidR="0070145E" w:rsidRPr="004A0DC0">
          <w:rPr>
            <w:color w:val="494949"/>
          </w:rPr>
          <w:t>komplexne upravujú poskytovanie</w:t>
        </w:r>
      </w:ins>
      <w:r w:rsidR="00532E84" w:rsidRPr="00532E84">
        <w:rPr>
          <w:color w:val="494949"/>
          <w:rPrChange w:id="136" w:author="Autor">
            <w:rPr/>
          </w:rPrChange>
        </w:rPr>
        <w:t xml:space="preserve"> pomoci </w:t>
      </w:r>
      <w:del w:id="137" w:author="Autor">
        <w:r w:rsidRPr="00D828B9">
          <w:delText xml:space="preserve">poskytnúť štátnu pomoc a pomoc "de minimis" </w:delText>
        </w:r>
      </w:del>
      <w:r w:rsidR="00532E84" w:rsidRPr="00532E84">
        <w:rPr>
          <w:color w:val="494949"/>
          <w:rPrChange w:id="138" w:author="Autor">
            <w:rPr/>
          </w:rPrChange>
        </w:rPr>
        <w:t xml:space="preserve">jednotlivým </w:t>
      </w:r>
      <w:del w:id="139" w:author="Autor">
        <w:r w:rsidRPr="00D828B9">
          <w:delText>prijímateľom</w:delText>
        </w:r>
      </w:del>
      <w:ins w:id="140" w:author="Autor">
        <w:r w:rsidR="0070145E" w:rsidRPr="004A0DC0">
          <w:rPr>
            <w:color w:val="494949"/>
          </w:rPr>
          <w:t>príjemcom</w:t>
        </w:r>
        <w:r w:rsidR="0070145E" w:rsidRPr="0070145E">
          <w:t xml:space="preserve"> </w:t>
        </w:r>
        <w:r w:rsidR="0070145E" w:rsidRPr="00620F5B">
          <w:t>podľa podmienok stanovených v zákone o štátnej pomoci</w:t>
        </w:r>
      </w:ins>
      <w:r w:rsidRPr="00620F5B">
        <w:t>;</w:t>
      </w:r>
      <w:r w:rsidRPr="00307126">
        <w:t xml:space="preserve"> </w:t>
      </w:r>
    </w:p>
    <w:p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 xml:space="preserve">žiadosť o NFP, v rozsahu a obsahu ako bola schválená Poskytovateľom v rámci konania o žiadosti v zmysle § 19 </w:t>
      </w:r>
      <w:del w:id="141" w:author="Autor">
        <w:r w:rsidRPr="00D828B9">
          <w:delText>ods.</w:delText>
        </w:r>
      </w:del>
      <w:ins w:id="142" w:author="Autor">
        <w:r w:rsidRPr="00307126">
          <w:t>ods</w:t>
        </w:r>
        <w:r w:rsidR="001D3560" w:rsidRPr="00307126">
          <w:t>ek</w:t>
        </w:r>
      </w:ins>
      <w:r w:rsidRPr="00307126">
        <w:t xml:space="preserve"> 8 zákona o príspevku z EŠIF a ktorá je uložená u Poskytovateľa;</w:t>
      </w:r>
    </w:p>
    <w:p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ins w:id="143" w:author="Autor">
        <w:r w:rsidR="00C72A22" w:rsidRPr="00307126">
          <w:t xml:space="preserve">. </w:t>
        </w:r>
        <w:commentRangeStart w:id="144"/>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144"/>
        <w:r w:rsidR="00C72A22" w:rsidRPr="00307126">
          <w:rPr>
            <w:rStyle w:val="Odkaznakomentr"/>
            <w:rFonts w:eastAsia="Times New Roman"/>
          </w:rPr>
          <w:commentReference w:id="144"/>
        </w:r>
      </w:ins>
      <w:r w:rsidRPr="00307126">
        <w:t>;</w:t>
      </w:r>
    </w:p>
    <w:p w:rsidR="00B91E2C" w:rsidRPr="00307126" w:rsidRDefault="002F22D1" w:rsidP="00B91E2C">
      <w:pPr>
        <w:pStyle w:val="AODefHead"/>
        <w:numPr>
          <w:ilvl w:val="0"/>
          <w:numId w:val="20"/>
        </w:numPr>
        <w:spacing w:before="120" w:line="264" w:lineRule="auto"/>
        <w:ind w:left="540"/>
      </w:pPr>
      <w:r w:rsidRPr="00307126">
        <w:rPr>
          <w:b/>
        </w:rPr>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B91E2C" w:rsidRPr="00307126" w:rsidRDefault="00B91E2C" w:rsidP="00B91E2C">
      <w:pPr>
        <w:pStyle w:val="AODefHead"/>
        <w:numPr>
          <w:ilvl w:val="0"/>
          <w:numId w:val="20"/>
        </w:numPr>
        <w:spacing w:before="120" w:line="264" w:lineRule="auto"/>
        <w:ind w:left="540"/>
        <w:rPr>
          <w:ins w:id="145" w:author="Autor"/>
        </w:rPr>
      </w:pPr>
      <w:ins w:id="146" w:author="Auto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ins>
    </w:p>
    <w:p w:rsidR="002F22D1" w:rsidRPr="00307126" w:rsidDel="00A46F82" w:rsidRDefault="002F22D1" w:rsidP="00744B99">
      <w:pPr>
        <w:pStyle w:val="AODefHead"/>
        <w:numPr>
          <w:ilvl w:val="0"/>
          <w:numId w:val="0"/>
        </w:numPr>
        <w:spacing w:before="120" w:line="264" w:lineRule="auto"/>
        <w:ind w:left="540"/>
        <w:rPr>
          <w:ins w:id="147" w:author="Autor"/>
          <w:del w:id="148" w:author="Autor"/>
        </w:rPr>
      </w:pPr>
    </w:p>
    <w:p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del w:id="149" w:author="Autor">
        <w:r w:rsidRPr="00D828B9">
          <w:delText>ktorého účelom je definovať štandardné procesy a postupy riadenia EŠIF,</w:delText>
        </w:r>
      </w:del>
      <w:ins w:id="150" w:author="Autor">
        <w:r w:rsidR="00D05217" w:rsidRPr="00307126">
          <w:t>ktorý predstavuje súhrn pravidiel, postupov a činností, ktoré sa uplatňujú pri poskytovaní NFP a</w:t>
        </w:r>
      </w:ins>
      <w:r w:rsidR="00D05217" w:rsidRPr="00307126">
        <w:t xml:space="preserve"> </w:t>
      </w:r>
      <w:r w:rsidRPr="00307126">
        <w:t>ktoré sú záväzné pre všetky 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 xml:space="preserve">d) </w:t>
      </w:r>
      <w:del w:id="151" w:author="Autor">
        <w:r w:rsidR="00F65B7D" w:rsidRPr="00307126" w:rsidDel="006552AC">
          <w:delText>zmluvy</w:delText>
        </w:r>
      </w:del>
      <w:ins w:id="152" w:author="Autor">
        <w:r w:rsidR="006552AC">
          <w:t>Z</w:t>
        </w:r>
        <w:r w:rsidR="006552AC" w:rsidRPr="00307126">
          <w:t>mluvy</w:t>
        </w:r>
      </w:ins>
      <w:r w:rsidRPr="00307126">
        <w:t xml:space="preserve">; rovnako uvedené platí aj pre dokumenty vydávané na základe Systému riadenia EŠIF v súlade s kapitolou 1.2 </w:t>
      </w:r>
      <w:del w:id="153" w:author="Autor">
        <w:r w:rsidRPr="00143198">
          <w:delText>ods.</w:delText>
        </w:r>
      </w:del>
      <w:ins w:id="154" w:author="Autor">
        <w:r w:rsidRPr="00307126">
          <w:t>ods</w:t>
        </w:r>
        <w:r w:rsidR="001D3560" w:rsidRPr="00307126">
          <w:t>ek</w:t>
        </w:r>
      </w:ins>
      <w:r w:rsidRPr="00307126">
        <w:t xml:space="preserve"> 3, </w:t>
      </w:r>
      <w:del w:id="155" w:author="Autor">
        <w:r w:rsidRPr="00143198">
          <w:delText>písm</w:delText>
        </w:r>
        <w:r w:rsidR="00DB2CF2">
          <w:delText>en</w:delText>
        </w:r>
      </w:del>
      <w:ins w:id="156" w:author="Autor">
        <w:r w:rsidRPr="00307126">
          <w:t>písm</w:t>
        </w:r>
        <w:r w:rsidR="000D0602" w:rsidRPr="00307126">
          <w:t>ená</w:t>
        </w:r>
        <w:del w:id="157" w:author="Autor">
          <w:r w:rsidRPr="00307126" w:rsidDel="00BB6130">
            <w:delText>.</w:delText>
          </w:r>
        </w:del>
      </w:ins>
      <w:r w:rsidRPr="00307126">
        <w:t xml:space="preserve"> a) až c) Základné ustanovenia a rozsah aplikácie; </w:t>
      </w:r>
    </w:p>
    <w:p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lastRenderedPageBreak/>
        <w:t xml:space="preserve">súhrn pravidiel, postupov a činností financovania </w:t>
      </w:r>
      <w:r w:rsidR="00532E84" w:rsidRPr="00532E84">
        <w:rPr>
          <w:sz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w:t>
      </w:r>
      <w:proofErr w:type="spellStart"/>
      <w:r w:rsidR="00791659" w:rsidRPr="00307126">
        <w:rPr>
          <w:sz w:val="22"/>
          <w:szCs w:val="22"/>
        </w:rPr>
        <w:t>vysporiadanie</w:t>
      </w:r>
      <w:proofErr w:type="spellEnd"/>
      <w:r w:rsidR="00791659" w:rsidRPr="00307126">
        <w:rPr>
          <w:sz w:val="22"/>
          <w:szCs w:val="22"/>
        </w:rPr>
        <w:t xml:space="preserv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rPr>
        <w:t>Ministerstva financií SR</w:t>
      </w:r>
      <w:r w:rsidRPr="00307126">
        <w:rPr>
          <w:sz w:val="22"/>
          <w:szCs w:val="22"/>
        </w:rPr>
        <w:t>;</w:t>
      </w:r>
      <w:r w:rsidRPr="00307126">
        <w:rPr>
          <w:bCs/>
          <w:sz w:val="22"/>
          <w:szCs w:val="22"/>
          <w:lang w:val="cs-CZ"/>
        </w:rPr>
        <w:t xml:space="preserve"> </w:t>
      </w:r>
    </w:p>
    <w:p w:rsidR="002F22D1" w:rsidRPr="005D4870" w:rsidRDefault="002F22D1" w:rsidP="00C87FFC">
      <w:pPr>
        <w:pStyle w:val="AODefHead"/>
        <w:numPr>
          <w:ilvl w:val="0"/>
          <w:numId w:val="20"/>
        </w:numPr>
        <w:spacing w:before="120" w:line="264" w:lineRule="auto"/>
        <w:ind w:left="540"/>
        <w:rPr>
          <w:rPrChange w:id="158" w:author="Autor">
            <w:rPr>
              <w:highlight w:val="yellow"/>
            </w:rPr>
          </w:rPrChange>
        </w:rPr>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xml:space="preserve">. Pomocou sa vo význame uvádzanom v tejto Zmluve o poskytnutí NFP rozumie pomoc </w:t>
      </w:r>
      <w:proofErr w:type="spellStart"/>
      <w:r w:rsidRPr="00307126">
        <w:t>de</w:t>
      </w:r>
      <w:proofErr w:type="spellEnd"/>
      <w:r w:rsidRPr="00307126">
        <w:t xml:space="preserve"> </w:t>
      </w:r>
      <w:proofErr w:type="spellStart"/>
      <w:r w:rsidRPr="00307126">
        <w:t>minimis</w:t>
      </w:r>
      <w:proofErr w:type="spellEnd"/>
      <w:r w:rsidRPr="00307126">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rsidR="00D828B9" w:rsidRPr="00D828B9" w:rsidRDefault="00D828B9" w:rsidP="00C255D0">
      <w:pPr>
        <w:numPr>
          <w:ilvl w:val="1"/>
          <w:numId w:val="20"/>
        </w:numPr>
        <w:spacing w:before="120" w:after="120" w:line="264" w:lineRule="auto"/>
        <w:ind w:left="540"/>
        <w:jc w:val="both"/>
        <w:rPr>
          <w:del w:id="159" w:author="Autor"/>
          <w:rFonts w:ascii="Times New Roman" w:hAnsi="Times New Roman"/>
          <w:bCs/>
        </w:rPr>
      </w:pPr>
    </w:p>
    <w:p w:rsidR="00B91E2C" w:rsidRPr="00307126" w:rsidRDefault="00B91E2C" w:rsidP="00B91E2C">
      <w:pPr>
        <w:pStyle w:val="AODefHead"/>
        <w:numPr>
          <w:ilvl w:val="0"/>
          <w:numId w:val="20"/>
        </w:numPr>
        <w:spacing w:before="120" w:line="264" w:lineRule="auto"/>
        <w:ind w:left="539"/>
        <w:rPr>
          <w:ins w:id="160" w:author="Autor"/>
        </w:rPr>
      </w:pPr>
      <w:ins w:id="161" w:author="Autor">
        <w:r w:rsidRPr="00307126">
          <w:rPr>
            <w:b/>
          </w:rPr>
          <w:t>Účtovný doklad</w:t>
        </w:r>
        <w:r w:rsidRPr="00307126">
          <w:rPr>
            <w:b/>
            <w:bCs/>
          </w:rPr>
          <w:t xml:space="preserve"> - </w:t>
        </w:r>
        <w:r w:rsidRPr="00307126">
          <w:t>doklad definovaný v § 10 ods. 1 zákona č. 431/2002 Z. z. o účtovníctve. Na účely predkladania žiadosti o platbu (ďalej aj „</w:t>
        </w:r>
        <w:proofErr w:type="spellStart"/>
        <w:r w:rsidRPr="00307126">
          <w:t>ŽoP</w:t>
        </w:r>
        <w:proofErr w:type="spellEnd"/>
        <w:r w:rsidRPr="00307126">
          <w:t xml:space="preserve">“)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w:t>
        </w:r>
        <w:proofErr w:type="spellStart"/>
        <w:r w:rsidRPr="00307126">
          <w:t>ŽoP</w:t>
        </w:r>
        <w:proofErr w:type="spellEnd"/>
        <w:r w:rsidRPr="00307126">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307126">
          <w:t>ŽoP</w:t>
        </w:r>
        <w:proofErr w:type="spellEnd"/>
        <w:r w:rsidRPr="00307126">
          <w:t xml:space="preserve"> v prípade využívania preddavkových platieb, za účtovný doklad považuje doklad (tzv. zálohová alebo preddavková faktúra), na základe ktorého je uhrádzaná Preddavková platba zo strany Prijímateľa Dodávateľovi</w:t>
        </w:r>
        <w:r w:rsidR="002C691F" w:rsidRPr="00307126">
          <w:t>;</w:t>
        </w:r>
      </w:ins>
    </w:p>
    <w:p w:rsidR="000E3CC2" w:rsidRPr="00307126" w:rsidRDefault="000E3CC2" w:rsidP="00EE406F">
      <w:pPr>
        <w:spacing w:before="120" w:line="264" w:lineRule="auto"/>
        <w:ind w:left="540"/>
        <w:jc w:val="both"/>
        <w:rPr>
          <w:rFonts w:ascii="Times New Roman" w:hAnsi="Times New Roman"/>
        </w:rPr>
      </w:pPr>
      <w:commentRangeStart w:id="162"/>
      <w:r w:rsidRPr="00307126">
        <w:rPr>
          <w:rFonts w:ascii="Times New Roman" w:hAnsi="Times New Roman"/>
          <w:b/>
        </w:rPr>
        <w:t>Udržateľnosť Projektu</w:t>
      </w:r>
      <w:r w:rsidR="00310C95" w:rsidRPr="00A46F82">
        <w:rPr>
          <w:rFonts w:ascii="Times New Roman" w:hAnsi="Times New Roman"/>
        </w:rPr>
        <w:t xml:space="preserve"> </w:t>
      </w:r>
      <w:r w:rsidR="00310C95" w:rsidRPr="00307126">
        <w:rPr>
          <w:rFonts w:ascii="Times New Roman" w:hAnsi="Times New Roman"/>
          <w:b/>
        </w:rPr>
        <w:t>(alebo Obdobie Udržateľnosti Projektu)</w:t>
      </w:r>
      <w:r w:rsidRPr="00A46F82">
        <w:rPr>
          <w:rFonts w:ascii="Times New Roman" w:hAnsi="Times New Roman"/>
          <w:b/>
        </w:rPr>
        <w:t xml:space="preserve"> </w:t>
      </w:r>
      <w:r w:rsidRPr="00307126">
        <w:rPr>
          <w:rFonts w:ascii="Times New Roman" w:hAnsi="Times New Roman"/>
        </w:rPr>
        <w:t>- dodržanie podmienok vyplývajúcich z </w:t>
      </w:r>
      <w:r w:rsidR="00577DB4" w:rsidRPr="00577DB4">
        <w:rPr>
          <w:rFonts w:ascii="Times New Roman" w:hAnsi="Times New Roman"/>
        </w:rPr>
        <w:t>príslušnej Výzvy a </w:t>
      </w:r>
      <w:r w:rsidR="000678BB" w:rsidRPr="00307126">
        <w:rPr>
          <w:rFonts w:ascii="Times New Roman" w:hAnsi="Times New Roman"/>
          <w:bCs/>
        </w:rPr>
        <w:t>článku</w:t>
      </w:r>
      <w:r w:rsidRPr="00307126">
        <w:rPr>
          <w:rFonts w:ascii="Times New Roman" w:hAnsi="Times New Roman"/>
        </w:rPr>
        <w:t xml:space="preserve"> 71 všeobecného nariadenia</w:t>
      </w:r>
      <w:r w:rsidR="00577DB4" w:rsidRPr="00577DB4">
        <w:rPr>
          <w:rFonts w:ascii="Times New Roman" w:hAnsi="Times New Roman"/>
        </w:rPr>
        <w:t xml:space="preserve"> najmä</w:t>
      </w:r>
      <w:r w:rsidRPr="00307126">
        <w:rPr>
          <w:rFonts w:ascii="Times New Roman" w:hAnsi="Times New Roman"/>
        </w:rPr>
        <w:t xml:space="preserve"> pre </w:t>
      </w:r>
      <w:r w:rsidR="00577DB4" w:rsidRPr="00577DB4">
        <w:rPr>
          <w:rFonts w:ascii="Times New Roman" w:hAnsi="Times New Roman"/>
        </w:rPr>
        <w:t>udržanie (zachovanie) výsledkov Projektu</w:t>
      </w:r>
      <w:r w:rsidR="00F31177">
        <w:rPr>
          <w:rFonts w:ascii="Times New Roman" w:hAnsi="Times New Roman"/>
        </w:rPr>
        <w:t>;</w:t>
      </w:r>
      <w:commentRangeEnd w:id="162"/>
      <w:r w:rsidR="00F31177">
        <w:rPr>
          <w:rStyle w:val="Odkaznakomentr"/>
          <w:rFonts w:ascii="Times New Roman" w:eastAsia="Times New Roman" w:hAnsi="Times New Roman"/>
        </w:rPr>
        <w:commentReference w:id="162"/>
      </w:r>
    </w:p>
    <w:p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rsidR="002F22D1" w:rsidRPr="00307126" w:rsidRDefault="002F22D1" w:rsidP="00C87FFC">
      <w:pPr>
        <w:numPr>
          <w:ilvl w:val="0"/>
          <w:numId w:val="37"/>
        </w:numPr>
        <w:spacing w:before="120" w:after="0" w:line="264" w:lineRule="auto"/>
        <w:ind w:hanging="360"/>
        <w:jc w:val="both"/>
        <w:rPr>
          <w:rFonts w:ascii="Times New Roman" w:hAnsi="Times New Roman"/>
          <w:bCs/>
        </w:rPr>
      </w:pPr>
      <w:commentRangeStart w:id="163"/>
      <w:r w:rsidRPr="00307126">
        <w:rPr>
          <w:rFonts w:ascii="Times New Roman" w:hAnsi="Times New Roman"/>
        </w:rPr>
        <w:lastRenderedPageBreak/>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w:t>
      </w:r>
      <w:del w:id="164" w:author="Autor">
        <w:r w:rsidRPr="00D828B9">
          <w:rPr>
            <w:rFonts w:ascii="Times New Roman" w:hAnsi="Times New Roman"/>
          </w:rPr>
          <w:delText>Splnenie</w:delText>
        </w:r>
      </w:del>
      <w:ins w:id="165" w:author="Autor">
        <w:r w:rsidR="00324EB2" w:rsidRPr="00307126">
          <w:rPr>
            <w:rFonts w:ascii="Times New Roman" w:hAnsi="Times New Roman"/>
          </w:rPr>
          <w:t xml:space="preserve">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w:t>
        </w:r>
      </w:ins>
      <w:r w:rsidRPr="00307126">
        <w:rPr>
          <w:rFonts w:ascii="Times New Roman" w:hAnsi="Times New Roman"/>
        </w:rPr>
        <w:t xml:space="preserve"> tejto podmienky </w:t>
      </w:r>
      <w:del w:id="166" w:author="Autor">
        <w:r w:rsidRPr="00D828B9">
          <w:rPr>
            <w:rFonts w:ascii="Times New Roman" w:hAnsi="Times New Roman"/>
          </w:rPr>
          <w:delText xml:space="preserve">sa </w:delText>
        </w:r>
      </w:del>
      <w:r w:rsidRPr="00307126">
        <w:rPr>
          <w:rFonts w:ascii="Times New Roman" w:hAnsi="Times New Roman"/>
        </w:rPr>
        <w:t>preukazuje najmä:</w:t>
      </w:r>
      <w:commentRangeEnd w:id="163"/>
      <w:r w:rsidR="00D97BF9">
        <w:rPr>
          <w:rStyle w:val="Odkaznakomentr"/>
          <w:rFonts w:ascii="Times New Roman" w:eastAsia="Times New Roman" w:hAnsi="Times New Roman"/>
        </w:rPr>
        <w:commentReference w:id="163"/>
      </w:r>
    </w:p>
    <w:p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w:t>
      </w:r>
      <w:proofErr w:type="spellStart"/>
      <w:r w:rsidRPr="00307126">
        <w:rPr>
          <w:rFonts w:ascii="Times New Roman" w:hAnsi="Times New Roman"/>
        </w:rPr>
        <w:t>vád</w:t>
      </w:r>
      <w:proofErr w:type="spellEnd"/>
      <w:r w:rsidRPr="00307126">
        <w:rPr>
          <w:rFonts w:ascii="Times New Roman" w:hAnsi="Times New Roman"/>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00532E84" w:rsidRPr="00532E84">
        <w:rPr>
          <w:rFonts w:ascii="Times New Roman" w:hAnsi="Times New Roman"/>
          <w:sz w:val="24"/>
          <w:rPrChange w:id="167" w:author="Autor">
            <w:rPr>
              <w:rFonts w:ascii="Times New Roman" w:hAnsi="Times New Roman"/>
            </w:rPr>
          </w:rPrChange>
        </w:rPr>
        <w:t>listom</w:t>
      </w:r>
      <w:ins w:id="168" w:author="Autor">
        <w:r w:rsidR="00AD4508" w:rsidRPr="00307126">
          <w:rPr>
            <w:rFonts w:ascii="Times New Roman" w:hAnsi="Times New Roman"/>
            <w:sz w:val="24"/>
            <w:szCs w:val="24"/>
          </w:rPr>
          <w:t>/iným vhodným dokumentom</w:t>
        </w:r>
      </w:ins>
      <w:r w:rsidR="00532E84" w:rsidRPr="00532E84">
        <w:rPr>
          <w:rFonts w:ascii="Times New Roman" w:hAnsi="Times New Roman"/>
          <w:sz w:val="24"/>
          <w:rPrChange w:id="169" w:author="Autor">
            <w:rPr>
              <w:rFonts w:ascii="Times New Roman" w:hAnsi="Times New Roman"/>
            </w:rPr>
          </w:rPrChange>
        </w:rPr>
        <w:t>, ktoré sú podpísané, ak je Predmetom Proj</w:t>
      </w:r>
      <w:r w:rsidRPr="00307126">
        <w:rPr>
          <w:rFonts w:ascii="Times New Roman" w:hAnsi="Times New Roman"/>
        </w:rPr>
        <w:t xml:space="preserve">ektu zariadenie, dokumentácia, iná </w:t>
      </w:r>
      <w:del w:id="170" w:author="Autor">
        <w:r w:rsidRPr="00D828B9">
          <w:rPr>
            <w:rFonts w:ascii="Times New Roman" w:hAnsi="Times New Roman"/>
          </w:rPr>
          <w:delText>hnuteľnú</w:delText>
        </w:r>
      </w:del>
      <w:ins w:id="171" w:author="Autor">
        <w:r w:rsidR="00AD4508" w:rsidRPr="00307126">
          <w:rPr>
            <w:rFonts w:ascii="Times New Roman" w:hAnsi="Times New Roman"/>
          </w:rPr>
          <w:t>hnuteľná</w:t>
        </w:r>
      </w:ins>
      <w:r w:rsidR="00AD4508" w:rsidRPr="00307126">
        <w:rPr>
          <w:rFonts w:ascii="Times New Roman" w:hAnsi="Times New Roman"/>
        </w:rPr>
        <w:t xml:space="preserve">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w:t>
      </w:r>
      <w:proofErr w:type="spellStart"/>
      <w:r w:rsidRPr="00307126">
        <w:rPr>
          <w:rFonts w:ascii="Times New Roman" w:hAnsi="Times New Roman"/>
          <w:bCs/>
        </w:rPr>
        <w:t>vady</w:t>
      </w:r>
      <w:proofErr w:type="spellEnd"/>
      <w:r w:rsidRPr="00307126">
        <w:rPr>
          <w:rFonts w:ascii="Times New Roman" w:hAnsi="Times New Roman"/>
          <w:bCs/>
        </w:rPr>
        <w:t xml:space="preserve"> a nedorobky v nich uvedené nemajú alebo nemôžu mať vplyv na funkčnosť stavby, ktorá je Predmetom projektu; Prijímateľ je povinný do skončenia </w:t>
      </w:r>
      <w:del w:id="172" w:author="Autor">
        <w:r w:rsidR="00DB2CF2">
          <w:rPr>
            <w:rFonts w:ascii="Times New Roman" w:hAnsi="Times New Roman"/>
            <w:bCs/>
          </w:rPr>
          <w:delText>obdobia</w:delText>
        </w:r>
      </w:del>
      <w:ins w:id="173" w:author="Autor">
        <w:r w:rsidR="00924E42" w:rsidRPr="00307126">
          <w:rPr>
            <w:rFonts w:ascii="Times New Roman" w:hAnsi="Times New Roman"/>
            <w:bCs/>
          </w:rPr>
          <w:t>Obdobia</w:t>
        </w:r>
      </w:ins>
      <w:r w:rsidR="00924E42" w:rsidRPr="00307126">
        <w:rPr>
          <w:rFonts w:ascii="Times New Roman" w:hAnsi="Times New Roman"/>
          <w:bCs/>
        </w:rPr>
        <w:t xml:space="preserve">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w:t>
      </w:r>
      <w:ins w:id="174" w:author="Autor">
        <w:r w:rsidR="00C12A3A" w:rsidRPr="00307126">
          <w:rPr>
            <w:rFonts w:ascii="Times New Roman" w:hAnsi="Times New Roman"/>
          </w:rPr>
          <w:t>alebo</w:t>
        </w:r>
        <w:r w:rsidR="00324EB2" w:rsidRPr="00307126">
          <w:rPr>
            <w:rFonts w:ascii="Times New Roman" w:hAnsi="Times New Roman"/>
          </w:rPr>
          <w:t xml:space="preserve"> aplikovaný</w:t>
        </w:r>
        <w:r w:rsidRPr="00307126">
          <w:rPr>
            <w:rFonts w:ascii="Times New Roman" w:hAnsi="Times New Roman"/>
          </w:rPr>
          <w:t xml:space="preserve"> </w:t>
        </w:r>
      </w:ins>
      <w:r w:rsidRPr="00307126">
        <w:rPr>
          <w:rFonts w:ascii="Times New Roman" w:hAnsi="Times New Roman"/>
        </w:rPr>
        <w:t>tak, ako sa to predpokladalo v </w:t>
      </w:r>
      <w:del w:id="175" w:author="Autor">
        <w:r w:rsidRPr="00D828B9">
          <w:rPr>
            <w:rFonts w:ascii="Times New Roman" w:hAnsi="Times New Roman"/>
          </w:rPr>
          <w:delText>schválenej Žiadosti</w:delText>
        </w:r>
      </w:del>
      <w:ins w:id="176" w:author="Autor">
        <w:r w:rsidR="00C12A3A" w:rsidRPr="00307126">
          <w:rPr>
            <w:rFonts w:ascii="Times New Roman" w:hAnsi="Times New Roman"/>
          </w:rPr>
          <w:t>Schválenej žiadosti</w:t>
        </w:r>
      </w:ins>
      <w:r w:rsidR="00C12A3A" w:rsidRPr="00307126">
        <w:rPr>
          <w:rFonts w:ascii="Times New Roman" w:hAnsi="Times New Roman"/>
        </w:rPr>
        <w:t xml:space="preserve">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del w:id="177" w:author="Autor">
        <w:r w:rsidR="008F0B5A">
          <w:rPr>
            <w:rFonts w:ascii="Times New Roman" w:hAnsi="Times New Roman"/>
          </w:rPr>
          <w:delText>,</w:delText>
        </w:r>
      </w:del>
      <w:ins w:id="178" w:author="Autor">
        <w:r w:rsidR="00324EB2" w:rsidRPr="00307126">
          <w:rPr>
            <w:rFonts w:ascii="Times New Roman" w:hAnsi="Times New Roman"/>
          </w:rPr>
          <w:t>.</w:t>
        </w:r>
      </w:ins>
      <w:r w:rsidR="008F0B5A" w:rsidRPr="00307126">
        <w:rPr>
          <w:rFonts w:ascii="Times New Roman" w:hAnsi="Times New Roman"/>
        </w:rPr>
        <w:t xml:space="preserve"> </w:t>
      </w:r>
    </w:p>
    <w:p w:rsidR="002F22D1" w:rsidRPr="00307126" w:rsidRDefault="008F0B5A" w:rsidP="008F0B5A">
      <w:pPr>
        <w:spacing w:before="120" w:after="0" w:line="264" w:lineRule="auto"/>
        <w:ind w:left="1260"/>
        <w:jc w:val="both"/>
        <w:rPr>
          <w:rFonts w:ascii="Times New Roman" w:hAnsi="Times New Roman"/>
          <w:bCs/>
        </w:rPr>
      </w:pPr>
      <w:del w:id="179" w:author="Autor">
        <w:r>
          <w:rPr>
            <w:rFonts w:ascii="Times New Roman" w:hAnsi="Times New Roman"/>
          </w:rPr>
          <w:delText xml:space="preserve">alebo pre prípad projektov, </w:delText>
        </w:r>
        <w:r w:rsidR="005E4601">
          <w:rPr>
            <w:rFonts w:ascii="Times New Roman" w:hAnsi="Times New Roman"/>
          </w:rPr>
          <w:delText xml:space="preserve">pri </w:delText>
        </w:r>
        <w:r>
          <w:rPr>
            <w:rFonts w:ascii="Times New Roman" w:hAnsi="Times New Roman"/>
          </w:rPr>
          <w:delText>ktorých neexistuje</w:delText>
        </w:r>
      </w:del>
      <w:ins w:id="180" w:author="Autor">
        <w:r w:rsidR="00324EB2" w:rsidRPr="00307126">
          <w:rPr>
            <w:rFonts w:ascii="Times New Roman" w:hAnsi="Times New Roman"/>
          </w:rPr>
          <w:t xml:space="preserve">Ak </w:t>
        </w:r>
        <w:r w:rsidRPr="00307126">
          <w:rPr>
            <w:rFonts w:ascii="Times New Roman" w:hAnsi="Times New Roman"/>
          </w:rPr>
          <w:t>Predmet Projektu</w:t>
        </w:r>
        <w:r w:rsidR="00324EB2" w:rsidRPr="00307126">
          <w:rPr>
            <w:rFonts w:ascii="Times New Roman" w:hAnsi="Times New Roman"/>
          </w:rPr>
          <w:t xml:space="preserve"> nie je</w:t>
        </w:r>
      </w:ins>
      <w:r w:rsidR="00324EB2" w:rsidRPr="00307126">
        <w:rPr>
          <w:rFonts w:ascii="Times New Roman" w:hAnsi="Times New Roman"/>
        </w:rPr>
        <w:t xml:space="preserve"> hmotne </w:t>
      </w:r>
      <w:proofErr w:type="spellStart"/>
      <w:r w:rsidR="00324EB2" w:rsidRPr="00307126">
        <w:rPr>
          <w:rFonts w:ascii="Times New Roman" w:hAnsi="Times New Roman"/>
        </w:rPr>
        <w:t>zachytiteľný</w:t>
      </w:r>
      <w:proofErr w:type="spellEnd"/>
      <w:del w:id="181" w:author="Autor">
        <w:r>
          <w:rPr>
            <w:rFonts w:ascii="Times New Roman" w:hAnsi="Times New Roman"/>
          </w:rPr>
          <w:delText xml:space="preserve"> Predmet Projektu,</w:delText>
        </w:r>
      </w:del>
      <w:ins w:id="182" w:author="Autor">
        <w:r w:rsidR="00324EB2" w:rsidRPr="00307126">
          <w:rPr>
            <w:rFonts w:ascii="Times New Roman" w:hAnsi="Times New Roman"/>
          </w:rPr>
          <w:t>, splnenie podmienky Prijímateľ preukazuje</w:t>
        </w:r>
      </w:ins>
      <w:r w:rsidRPr="00307126">
        <w:rPr>
          <w:rFonts w:ascii="Times New Roman" w:hAnsi="Times New Roman"/>
        </w:rPr>
        <w:t xml:space="preserve"> predložením čestného vyhlásenia Prijímateľa s uvedením dňa, ku ktorému došlo k ukončeniu poslednej hlavnej Aktivity Projektu</w:t>
      </w:r>
      <w:r w:rsidR="001E3EE1" w:rsidRPr="00307126">
        <w:rPr>
          <w:rFonts w:ascii="Times New Roman" w:hAnsi="Times New Roman"/>
        </w:rPr>
        <w:t xml:space="preserve">, pričom prílohou čestného vyhlásenia je </w:t>
      </w:r>
      <w:commentRangeStart w:id="183"/>
      <w:r w:rsidR="001E3EE1" w:rsidRPr="00307126">
        <w:rPr>
          <w:rFonts w:ascii="Times New Roman" w:hAnsi="Times New Roman"/>
        </w:rPr>
        <w:t>dokument</w:t>
      </w:r>
      <w:commentRangeEnd w:id="183"/>
      <w:r w:rsidR="001E3EE1" w:rsidRPr="00581F56">
        <w:rPr>
          <w:rStyle w:val="Odkaznakomentr"/>
          <w:rFonts w:ascii="Times New Roman" w:hAnsi="Times New Roman"/>
          <w:sz w:val="22"/>
        </w:rPr>
        <w:commentReference w:id="183"/>
      </w:r>
      <w:r w:rsidR="001E3EE1" w:rsidRPr="00307126">
        <w:rPr>
          <w:rFonts w:ascii="Times New Roman" w:hAnsi="Times New Roman"/>
        </w:rPr>
        <w:t xml:space="preserve"> odôvodňujúci ukončenie poslednej hlavnej Aktivity Projektu v deň uvedený v čestnom vyhlásení</w:t>
      </w:r>
      <w:r w:rsidR="002F22D1" w:rsidRPr="00307126">
        <w:rPr>
          <w:rFonts w:ascii="Times New Roman" w:hAnsi="Times New Roman"/>
          <w:bCs/>
        </w:rPr>
        <w:t>.</w:t>
      </w:r>
    </w:p>
    <w:p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84"/>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184"/>
      <w:r w:rsidRPr="00307126">
        <w:rPr>
          <w:rStyle w:val="Odkaznakomentr"/>
          <w:rFonts w:ascii="Times New Roman" w:hAnsi="Times New Roman"/>
          <w:sz w:val="22"/>
          <w:szCs w:val="22"/>
        </w:rPr>
        <w:commentReference w:id="184"/>
      </w:r>
    </w:p>
    <w:p w:rsidR="002F22D1" w:rsidRPr="00307126" w:rsidRDefault="002F22D1" w:rsidP="002F22D1">
      <w:pPr>
        <w:pStyle w:val="AODefHead"/>
        <w:numPr>
          <w:ilvl w:val="0"/>
          <w:numId w:val="0"/>
        </w:numPr>
        <w:spacing w:before="120" w:line="264" w:lineRule="auto"/>
        <w:ind w:left="540"/>
      </w:pPr>
      <w:r w:rsidRPr="00307126">
        <w:rPr>
          <w:b/>
        </w:rPr>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ins w:id="185" w:author="Autor">
        <w:r w:rsidR="00324EB2" w:rsidRPr="00307126">
          <w:t xml:space="preserve"> ostatných</w:t>
        </w:r>
      </w:ins>
      <w:r w:rsidRPr="00307126">
        <w:t> Právnych dokumentoch;</w:t>
      </w:r>
    </w:p>
    <w:p w:rsidR="002F22D1" w:rsidRPr="00307126" w:rsidRDefault="002F22D1" w:rsidP="00C87FFC">
      <w:pPr>
        <w:pStyle w:val="AODefHead"/>
        <w:numPr>
          <w:ilvl w:val="0"/>
          <w:numId w:val="20"/>
        </w:numPr>
        <w:spacing w:before="120" w:line="264" w:lineRule="auto"/>
        <w:ind w:left="540"/>
      </w:pPr>
      <w:r w:rsidRPr="00307126">
        <w:rPr>
          <w:b/>
        </w:rPr>
        <w:t xml:space="preserve">Verejné obstarávanie </w:t>
      </w:r>
      <w:r w:rsidRPr="00307126">
        <w:t>alebo</w:t>
      </w:r>
      <w:r w:rsidRPr="00307126">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ins w:id="186" w:author="Autor">
        <w:r w:rsidR="007C0E96" w:rsidRPr="00307126">
          <w:t xml:space="preserve"> </w:t>
        </w:r>
      </w:ins>
      <w:r w:rsidRPr="00307126">
        <w:t xml:space="preserve">z. o verejnom obstarávaní </w:t>
      </w:r>
      <w:r w:rsidRPr="00307126">
        <w:lastRenderedPageBreak/>
        <w:t xml:space="preserve">a o zmene a doplnení niektorých zákonov v znení neskorších predpisov </w:t>
      </w:r>
      <w:r w:rsidR="00EE20F2" w:rsidRPr="00307126">
        <w:t xml:space="preserve">s účinnosťou do 17.04.2016, </w:t>
      </w:r>
      <w:r w:rsidRPr="00307126">
        <w:t xml:space="preserve">v súvislosti s výberom Dodávateľa; ak sa v Zmluve o poskytnutí NFP uvádza pojem Verejné obstarávanie vo všeobecnom význame obstarávania služieb, tovarov a stavebných prác, t.j. bez ohľadu na konkrétne postupy obstarávania, zahŕňa aj iné druhy obstarávania nespadajúce pod </w:t>
      </w:r>
      <w:del w:id="187" w:author="Autor">
        <w:r w:rsidR="00B42DD9" w:rsidRPr="00B42DD9">
          <w:delText>Zákon</w:delText>
        </w:r>
      </w:del>
      <w:ins w:id="188" w:author="Autor">
        <w:r w:rsidRPr="00307126">
          <w:t>zákon</w:t>
        </w:r>
      </w:ins>
      <w:r w:rsidRPr="00307126">
        <w:t xml:space="preserve"> o</w:t>
      </w:r>
      <w:del w:id="189" w:author="Autor">
        <w:r w:rsidR="00B42DD9" w:rsidRPr="00B42DD9">
          <w:delText> </w:delText>
        </w:r>
      </w:del>
      <w:ins w:id="190" w:author="Autor">
        <w:r w:rsidRPr="00307126">
          <w:t xml:space="preserve"> </w:t>
        </w:r>
      </w:ins>
      <w:r w:rsidRPr="00307126">
        <w:t>VO, ak ich právny poriadok SR pre konkrétny prípad pripúšťa;</w:t>
      </w:r>
    </w:p>
    <w:p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del w:id="191" w:author="Autor">
        <w:r w:rsidRPr="00D828B9">
          <w:delText>1</w:delText>
        </w:r>
      </w:del>
      <w:ins w:id="192" w:author="Autor">
        <w:r w:rsidR="00D05217" w:rsidRPr="00307126">
          <w:t>2</w:t>
        </w:r>
      </w:ins>
      <w:r w:rsidRPr="00307126">
        <w:t xml:space="preserve"> ods</w:t>
      </w:r>
      <w:r w:rsidR="001D3560" w:rsidRPr="00307126">
        <w:t>ek</w:t>
      </w:r>
      <w:r w:rsidR="00D05217" w:rsidRPr="00307126">
        <w:t xml:space="preserve"> </w:t>
      </w:r>
      <w:del w:id="193" w:author="Autor">
        <w:r w:rsidRPr="00D828B9">
          <w:delText>9</w:delText>
        </w:r>
      </w:del>
      <w:ins w:id="194" w:author="Autor">
        <w:r w:rsidR="00D05217" w:rsidRPr="00307126">
          <w:t>1 bod 4</w:t>
        </w:r>
      </w:ins>
      <w:r w:rsidR="00D05217" w:rsidRPr="00307126">
        <w:t xml:space="preserve"> smernice Európskeho parlamentu a Rady (</w:t>
      </w:r>
      <w:del w:id="195" w:author="Autor">
        <w:r w:rsidRPr="00D828B9">
          <w:delText>ES) č. 18/2004</w:delText>
        </w:r>
      </w:del>
      <w:ins w:id="196" w:author="Autor">
        <w:r w:rsidR="00D05217" w:rsidRPr="00307126">
          <w:t>EÚ)  2014/24/EÚ</w:t>
        </w:r>
      </w:ins>
      <w:r w:rsidR="00D05217" w:rsidRPr="00307126">
        <w:t xml:space="preserve"> z </w:t>
      </w:r>
      <w:del w:id="197" w:author="Autor">
        <w:r w:rsidRPr="00D828B9">
          <w:delText>31. marca 2004</w:delText>
        </w:r>
      </w:del>
      <w:ins w:id="198" w:author="Autor">
        <w:r w:rsidR="00D05217" w:rsidRPr="00307126">
          <w:t>26. februára 2014</w:t>
        </w:r>
      </w:ins>
      <w:r w:rsidR="00D05217" w:rsidRPr="00307126">
        <w:t xml:space="preserve"> o</w:t>
      </w:r>
      <w:del w:id="199" w:author="Autor">
        <w:r w:rsidRPr="00D828B9">
          <w:delText xml:space="preserve"> koordinácii postupov zadávania verejných zákaziek na práce, verejných zákaziek na dodávku tovaru</w:delText>
        </w:r>
      </w:del>
      <w:ins w:id="200" w:author="Autor">
        <w:r w:rsidR="00D05217" w:rsidRPr="00307126">
          <w:t> verejnom obstarávaní</w:t>
        </w:r>
      </w:ins>
      <w:r w:rsidR="00D05217" w:rsidRPr="00307126">
        <w:t xml:space="preserve"> a </w:t>
      </w:r>
      <w:del w:id="201" w:author="Autor">
        <w:r w:rsidRPr="00D828B9">
          <w:delText>verejných zákaziek na služby,</w:delText>
        </w:r>
      </w:del>
      <w:ins w:id="202" w:author="Autor">
        <w:r w:rsidR="00D05217" w:rsidRPr="00307126">
          <w:t xml:space="preserve">o zrušení smernice č. 2004/18/ES v platnom znení </w:t>
        </w:r>
      </w:ins>
      <w:r w:rsidR="00D05217" w:rsidRPr="00307126">
        <w:t xml:space="preserve"> </w:t>
      </w:r>
      <w:r w:rsidRPr="00307126">
        <w:t xml:space="preserve">a každé európske zoskupenie územnej spolupráce zriadené v súlade s nariadením Európskeho parlamentu a Rady (EÚ) č. 1302/2013 </w:t>
      </w:r>
      <w:ins w:id="203" w:author="Autor">
        <w:r w:rsidR="00156C07" w:rsidRPr="00307126">
          <w:t xml:space="preserve">zo 17. decembra 2013 v platnom znení </w:t>
        </w:r>
      </w:ins>
      <w:r w:rsidRPr="00307126">
        <w:t>alebo vzniknuté podľa zákona č. 90/2008 Z. z.</w:t>
      </w:r>
      <w:ins w:id="204" w:author="Autor">
        <w:r w:rsidR="00924E42" w:rsidRPr="00307126">
          <w:t xml:space="preserve"> </w:t>
        </w:r>
        <w:r w:rsidR="00156C07" w:rsidRPr="00307126">
          <w:t>o európskom zoskupení územnej spolupráce a o doplnení zákona č. 540/2001 Z. z. o štátnej štatistike</w:t>
        </w:r>
      </w:ins>
      <w:r w:rsidR="00156C07" w:rsidRPr="00307126">
        <w:t xml:space="preserv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rsidR="002F22D1" w:rsidRPr="00307126" w:rsidRDefault="002F22D1" w:rsidP="00C87FFC">
      <w:pPr>
        <w:pStyle w:val="AODefHead"/>
        <w:numPr>
          <w:ilvl w:val="0"/>
          <w:numId w:val="20"/>
        </w:numPr>
        <w:spacing w:before="120" w:line="264" w:lineRule="auto"/>
        <w:ind w:left="540"/>
      </w:pPr>
      <w:r w:rsidRPr="00307126">
        <w:rPr>
          <w:b/>
        </w:rPr>
        <w:t xml:space="preserve">Vládny audit </w:t>
      </w:r>
      <w:r w:rsidRPr="00307126">
        <w:t>–</w:t>
      </w:r>
      <w:del w:id="205" w:author="Autor">
        <w:r w:rsidRPr="00143198">
          <w:delText>nezávislá, objektívna, overovacia, hodnotiaca</w:delText>
        </w:r>
      </w:del>
      <w:ins w:id="206" w:author="Autor">
        <w:r w:rsidR="00924E42" w:rsidRPr="00307126">
          <w:t xml:space="preserve"> </w:t>
        </w:r>
        <w:r w:rsidR="00156C07" w:rsidRPr="00307126">
          <w:t xml:space="preserve">súhrn nezávislých, objektívnych, overovacích, hodnotiacich, </w:t>
        </w:r>
        <w:proofErr w:type="spellStart"/>
        <w:r w:rsidR="00156C07" w:rsidRPr="00307126">
          <w:t>uisťovacích</w:t>
        </w:r>
      </w:ins>
      <w:proofErr w:type="spellEnd"/>
      <w:r w:rsidR="00156C07" w:rsidRPr="00307126">
        <w:t xml:space="preserve"> a</w:t>
      </w:r>
      <w:del w:id="207" w:author="Autor">
        <w:r w:rsidRPr="00143198">
          <w:delText xml:space="preserve"> uisťovania činnosť vykonávaná</w:delText>
        </w:r>
      </w:del>
      <w:ins w:id="208" w:author="Autor">
        <w:r w:rsidR="00156C07" w:rsidRPr="00307126">
          <w:t> konzultačných činností zameraných na zdokonaľovanie riadiacich a kontrolných procesov vykonávaných</w:t>
        </w:r>
      </w:ins>
      <w:r w:rsidR="00156C07" w:rsidRPr="00307126">
        <w:t xml:space="preserve"> podľa zákona </w:t>
      </w:r>
      <w:ins w:id="209" w:author="Autor">
        <w:r w:rsidR="00156C07" w:rsidRPr="00307126">
          <w:t xml:space="preserve">č. 357/2015 Z. z. </w:t>
        </w:r>
      </w:ins>
      <w:r w:rsidR="00156C07" w:rsidRPr="00307126">
        <w:t>o finančnej kontrole a </w:t>
      </w:r>
      <w:del w:id="210" w:author="Autor">
        <w:r w:rsidR="00CF6859" w:rsidRPr="00143198">
          <w:delText xml:space="preserve"> </w:delText>
        </w:r>
      </w:del>
      <w:r w:rsidR="00156C07" w:rsidRPr="00307126">
        <w:t>audite</w:t>
      </w:r>
      <w:del w:id="211" w:author="Autor">
        <w:r w:rsidRPr="00143198">
          <w:delText>, osobitných predpisov a </w:delText>
        </w:r>
      </w:del>
      <w:ins w:id="212" w:author="Autor">
        <w:r w:rsidR="00F61BB8">
          <w:t xml:space="preserve"> a iných aplikovateľných právnych </w:t>
        </w:r>
        <w:proofErr w:type="spellStart"/>
        <w:r w:rsidR="00F61BB8">
          <w:t>preppisov</w:t>
        </w:r>
        <w:proofErr w:type="spellEnd"/>
        <w:r w:rsidR="00156C07" w:rsidRPr="00307126">
          <w:t xml:space="preserve"> </w:t>
        </w:r>
      </w:ins>
      <w:r w:rsidR="00156C07" w:rsidRPr="00307126">
        <w:t>so zohľadnením medzinárodne uznávaných audítorských štandardov</w:t>
      </w:r>
      <w:r w:rsidRPr="00307126">
        <w:t>;</w:t>
      </w:r>
    </w:p>
    <w:p w:rsidR="00C72A22" w:rsidRPr="00307126" w:rsidRDefault="00C72A22" w:rsidP="009A0837">
      <w:pPr>
        <w:pStyle w:val="AODefPara"/>
        <w:numPr>
          <w:ilvl w:val="1"/>
          <w:numId w:val="20"/>
        </w:numPr>
        <w:spacing w:before="120" w:line="264" w:lineRule="auto"/>
        <w:ind w:left="567"/>
        <w:rPr>
          <w:ins w:id="213" w:author="Autor"/>
        </w:rPr>
      </w:pPr>
      <w:ins w:id="214" w:author="Auto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67 ods. 1 písm</w:t>
        </w:r>
        <w:r w:rsidR="007802EE">
          <w:rPr>
            <w:rFonts w:eastAsia="Times New Roman"/>
            <w:color w:val="000000"/>
            <w:lang w:eastAsia="sk-SK"/>
          </w:rPr>
          <w:t>eno</w:t>
        </w:r>
        <w:del w:id="215" w:author="Autor">
          <w:r w:rsidR="00067253" w:rsidRPr="00067253" w:rsidDel="007802EE">
            <w:rPr>
              <w:rFonts w:eastAsia="Times New Roman"/>
              <w:color w:val="000000"/>
              <w:lang w:eastAsia="sk-SK"/>
            </w:rPr>
            <w:delText>.</w:delText>
          </w:r>
        </w:del>
        <w:r w:rsidR="00067253" w:rsidRPr="00067253">
          <w:rPr>
            <w:rFonts w:eastAsia="Times New Roman"/>
            <w:color w:val="000000"/>
            <w:lang w:eastAsia="sk-SK"/>
          </w:rPr>
          <w:t xml:space="preserve"> b) až </w:t>
        </w:r>
        <w:r w:rsidR="00067253">
          <w:rPr>
            <w:rFonts w:eastAsia="Times New Roman"/>
            <w:color w:val="000000"/>
            <w:lang w:eastAsia="sk-SK"/>
          </w:rPr>
          <w:t>d</w:t>
        </w:r>
        <w:r w:rsidR="00067253" w:rsidRPr="00067253">
          <w:rPr>
            <w:rFonts w:eastAsia="Times New Roman"/>
            <w:color w:val="000000"/>
            <w:lang w:eastAsia="sk-SK"/>
          </w:rPr>
          <w:t>) a v článku 68 ods. 1</w:t>
        </w:r>
        <w:r w:rsidRPr="00307126">
          <w:rPr>
            <w:rFonts w:eastAsia="Times New Roman"/>
            <w:color w:val="000000"/>
            <w:lang w:eastAsia="sk-SK"/>
          </w:rPr>
          <w:t xml:space="preserve"> všeobecného nariadenia. Na výdavky vykazované zjednodušeným spôsobom vykazovania sa neuplatňuje podmienka preukazovania ich vzniku;</w:t>
        </w:r>
      </w:ins>
    </w:p>
    <w:p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del w:id="216" w:author="Autor">
        <w:r w:rsidRPr="00D828B9">
          <w:delText>,</w:delText>
        </w:r>
      </w:del>
      <w:ins w:id="217" w:author="Autor">
        <w:r w:rsidR="007A714C" w:rsidRPr="00307126">
          <w:t>;</w:t>
        </w:r>
      </w:ins>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rsidR="002F22D1" w:rsidRPr="00307126" w:rsidRDefault="002F22D1" w:rsidP="00C87FFC">
      <w:pPr>
        <w:pStyle w:val="AODefHead"/>
        <w:numPr>
          <w:ilvl w:val="0"/>
          <w:numId w:val="20"/>
        </w:numPr>
        <w:spacing w:before="120" w:line="264" w:lineRule="auto"/>
        <w:ind w:left="900"/>
      </w:pPr>
      <w:r w:rsidRPr="00307126">
        <w:t>(</w:t>
      </w:r>
      <w:proofErr w:type="spellStart"/>
      <w:r w:rsidRPr="00307126">
        <w:t>ii</w:t>
      </w:r>
      <w:proofErr w:type="spellEnd"/>
      <w:r w:rsidRPr="00307126">
        <w:t>) vystavenia prvej písomnej objednávky pre Dodávateľa</w:t>
      </w:r>
      <w:ins w:id="218" w:author="Autor">
        <w:r w:rsidR="0081694D">
          <w:t xml:space="preserve"> na dodanie tovaru</w:t>
        </w:r>
      </w:ins>
      <w:r w:rsidRPr="00307126">
        <w:t>, alebo nadobudnutím účinnosti prvej zmluvy uzavretej s</w:t>
      </w:r>
      <w:r w:rsidR="0081694D">
        <w:t> </w:t>
      </w:r>
      <w:r w:rsidRPr="00307126">
        <w:t>Dodávateľom</w:t>
      </w:r>
      <w:ins w:id="219" w:author="Autor">
        <w:r w:rsidR="0081694D">
          <w:t xml:space="preserve"> na dodanie tovaru</w:t>
        </w:r>
      </w:ins>
      <w:r w:rsidRPr="00307126">
        <w:t xml:space="preserve">, </w:t>
      </w:r>
      <w:r w:rsidR="004059ED" w:rsidRPr="00307126">
        <w:t>ak</w:t>
      </w:r>
      <w:r w:rsidRPr="00307126">
        <w:t xml:space="preserve"> </w:t>
      </w:r>
      <w:del w:id="220" w:author="Autor">
        <w:r w:rsidRPr="00D828B9">
          <w:delText>nebola vystavená objednávka</w:delText>
        </w:r>
      </w:del>
      <w:ins w:id="221" w:author="Autor">
        <w:r w:rsidR="0081694D">
          <w:t>príslušná zmluva, predmetom ktorej je dodanie tovaru, nepredpokladá vystavenie objednávky</w:t>
        </w:r>
      </w:ins>
      <w:r w:rsidRPr="00307126">
        <w:t xml:space="preserve"> alebo</w:t>
      </w:r>
    </w:p>
    <w:p w:rsidR="002F22D1" w:rsidRPr="00307126" w:rsidRDefault="002F22D1" w:rsidP="00C87FFC">
      <w:pPr>
        <w:pStyle w:val="AODefHead"/>
        <w:numPr>
          <w:ilvl w:val="0"/>
          <w:numId w:val="20"/>
        </w:numPr>
        <w:spacing w:before="120" w:line="264" w:lineRule="auto"/>
        <w:ind w:left="900"/>
      </w:pPr>
      <w:r w:rsidRPr="00307126">
        <w:t>(</w:t>
      </w:r>
      <w:proofErr w:type="spellStart"/>
      <w:r w:rsidRPr="00307126">
        <w:t>iii</w:t>
      </w:r>
      <w:proofErr w:type="spellEnd"/>
      <w:r w:rsidRPr="00307126">
        <w:t>) začatia poskytovania služieb týkajúcich sa Projektu, alebo</w:t>
      </w:r>
    </w:p>
    <w:p w:rsidR="002F22D1" w:rsidRPr="00307126" w:rsidRDefault="002F22D1" w:rsidP="00C87FFC">
      <w:pPr>
        <w:pStyle w:val="AODefHead"/>
        <w:numPr>
          <w:ilvl w:val="0"/>
          <w:numId w:val="20"/>
        </w:numPr>
        <w:spacing w:before="120" w:line="264" w:lineRule="auto"/>
        <w:ind w:left="900"/>
      </w:pPr>
      <w:r w:rsidRPr="00307126">
        <w:t>(</w:t>
      </w:r>
      <w:proofErr w:type="spellStart"/>
      <w:r w:rsidRPr="00307126">
        <w:t>iv</w:t>
      </w:r>
      <w:proofErr w:type="spellEnd"/>
      <w:r w:rsidRPr="00307126">
        <w:t>) začatím riešenia výskumnej a/alebo vývojovej úlohy v rámci Projektu, alebo</w:t>
      </w:r>
    </w:p>
    <w:p w:rsidR="002F22D1" w:rsidRPr="00307126" w:rsidRDefault="002F22D1" w:rsidP="00C87FFC">
      <w:pPr>
        <w:pStyle w:val="AODefPara"/>
        <w:numPr>
          <w:ilvl w:val="1"/>
          <w:numId w:val="20"/>
        </w:numPr>
        <w:spacing w:before="120" w:line="264" w:lineRule="auto"/>
        <w:ind w:left="902"/>
      </w:pPr>
      <w:r w:rsidRPr="00307126">
        <w:lastRenderedPageBreak/>
        <w:t>(v) začatia realizácie inej prvej hlavnej Aktivity, ktorú nemožno podradiť pod body (i) až (</w:t>
      </w:r>
      <w:proofErr w:type="spellStart"/>
      <w:r w:rsidRPr="00307126">
        <w:t>iv</w:t>
      </w:r>
      <w:proofErr w:type="spellEnd"/>
      <w:r w:rsidRPr="00307126">
        <w:t xml:space="preserve">) a ktorá je ako hlavná aktivity uvedená v Prílohe č. 2 Zmluvy o poskytnutí NFP, </w:t>
      </w:r>
    </w:p>
    <w:p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ins w:id="222" w:author="Autor">
        <w:r w:rsidRPr="00307126">
          <w:t>.</w:t>
        </w:r>
      </w:ins>
      <w:r w:rsidRPr="00307126">
        <w:t xml:space="preserve"> (i) až (v) nastane ako prvá. </w:t>
      </w:r>
    </w:p>
    <w:p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rsidR="0095057C" w:rsidRPr="00307126" w:rsidRDefault="00764BD1" w:rsidP="0095057C">
      <w:pPr>
        <w:pStyle w:val="AODefPara"/>
        <w:numPr>
          <w:ilvl w:val="0"/>
          <w:numId w:val="44"/>
        </w:numPr>
        <w:spacing w:before="120" w:line="264" w:lineRule="auto"/>
      </w:pPr>
      <w:commentRangeStart w:id="223"/>
      <w:r w:rsidRPr="00307126">
        <w:rPr>
          <w:bCs/>
        </w:rPr>
        <w:t xml:space="preserve">predloženie dokumentácie k VO na výkon </w:t>
      </w:r>
      <w:r w:rsidR="00161C93" w:rsidRPr="00307126">
        <w:rPr>
          <w:bCs/>
        </w:rPr>
        <w:t xml:space="preserve">prvej </w:t>
      </w:r>
      <w:proofErr w:type="spellStart"/>
      <w:r w:rsidRPr="00307126">
        <w:rPr>
          <w:bCs/>
        </w:rPr>
        <w:t>ex-ante</w:t>
      </w:r>
      <w:proofErr w:type="spellEnd"/>
      <w:r w:rsidRPr="00307126">
        <w:rPr>
          <w:bCs/>
        </w:rPr>
        <w:t xml:space="preserve"> kontroly, ak je takáto kontrola vzhľadom na charakter zákazky povinná, </w:t>
      </w:r>
      <w:r w:rsidR="0095057C" w:rsidRPr="00307126">
        <w:rPr>
          <w:bCs/>
        </w:rPr>
        <w:t>alebo</w:t>
      </w:r>
      <w:commentRangeEnd w:id="223"/>
      <w:r w:rsidR="00335ACA">
        <w:rPr>
          <w:rStyle w:val="Odkaznakomentr"/>
          <w:rFonts w:eastAsia="Times New Roman"/>
        </w:rPr>
        <w:commentReference w:id="223"/>
      </w:r>
      <w:r w:rsidR="0095057C" w:rsidRPr="00307126">
        <w:rPr>
          <w:bCs/>
        </w:rPr>
        <w:t xml:space="preserve"> </w:t>
      </w:r>
    </w:p>
    <w:p w:rsidR="0095057C" w:rsidRPr="00307126" w:rsidRDefault="00764BD1" w:rsidP="0095057C">
      <w:pPr>
        <w:pStyle w:val="AODefPara"/>
        <w:numPr>
          <w:ilvl w:val="0"/>
          <w:numId w:val="44"/>
        </w:numPr>
        <w:spacing w:before="120" w:line="264" w:lineRule="auto"/>
      </w:pPr>
      <w:r w:rsidRPr="00307126">
        <w:rPr>
          <w:bCs/>
        </w:rPr>
        <w:t xml:space="preserve">pri Verejných obstarávaniach, kde nie je povinne vykonávaná </w:t>
      </w:r>
      <w:r w:rsidR="00161C93" w:rsidRPr="00307126">
        <w:rPr>
          <w:bCs/>
        </w:rPr>
        <w:t xml:space="preserve">prvá </w:t>
      </w:r>
      <w:proofErr w:type="spellStart"/>
      <w:r w:rsidRPr="00307126">
        <w:rPr>
          <w:bCs/>
        </w:rPr>
        <w:t>ex-ante</w:t>
      </w:r>
      <w:proofErr w:type="spellEnd"/>
      <w:r w:rsidRPr="00307126">
        <w:rPr>
          <w:bCs/>
        </w:rPr>
        <w:t xml:space="preserve"> kontrola sa za začatie Verejného obstarávania považuje</w:t>
      </w:r>
      <w:r w:rsidR="0095057C" w:rsidRPr="00307126">
        <w:rPr>
          <w:bCs/>
        </w:rPr>
        <w:t xml:space="preserve">: </w:t>
      </w:r>
    </w:p>
    <w:p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rsidR="0095057C" w:rsidRPr="00307126"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oznámenia použitého ako výzva na súťaž alebo výzva na predkladanie ponúk na zverejnenie</w:t>
      </w:r>
      <w:r w:rsidR="009F1CF6" w:rsidRPr="00307126">
        <w:rPr>
          <w:bCs/>
        </w:rPr>
        <w:t xml:space="preserve">, alebo </w:t>
      </w:r>
    </w:p>
    <w:p w:rsidR="00764BD1" w:rsidRPr="00307126" w:rsidRDefault="009F1CF6" w:rsidP="00C87FFC">
      <w:pPr>
        <w:pStyle w:val="AODefPara"/>
        <w:numPr>
          <w:ilvl w:val="3"/>
          <w:numId w:val="20"/>
        </w:numPr>
        <w:spacing w:before="120" w:line="264" w:lineRule="auto"/>
        <w:ind w:hanging="540"/>
      </w:pPr>
      <w:r w:rsidRPr="00307126">
        <w:rPr>
          <w:bCs/>
        </w:rPr>
        <w:t>spustenie procesu zadávania zákazky v rámci elektronického trhoviska</w:t>
      </w:r>
      <w:r w:rsidR="00764BD1" w:rsidRPr="00307126">
        <w:rPr>
          <w:bCs/>
        </w:rPr>
        <w:t>;</w:t>
      </w:r>
    </w:p>
    <w:p w:rsidR="002F22D1" w:rsidRDefault="002F22D1" w:rsidP="002F22D1">
      <w:pPr>
        <w:pStyle w:val="AODefPara"/>
        <w:numPr>
          <w:ilvl w:val="0"/>
          <w:numId w:val="0"/>
        </w:numPr>
        <w:spacing w:before="120" w:line="264" w:lineRule="auto"/>
        <w:ind w:left="540"/>
        <w:rPr>
          <w:ins w:id="224" w:author="Autor"/>
          <w:bCs/>
        </w:rPr>
      </w:pPr>
      <w:r w:rsidRPr="00307126">
        <w:rPr>
          <w:b/>
          <w:bCs/>
        </w:rPr>
        <w:t>Zákon o finančnej kontrole a </w:t>
      </w:r>
      <w:del w:id="225" w:author="Autor">
        <w:r w:rsidRPr="00D828B9">
          <w:rPr>
            <w:b/>
            <w:bCs/>
          </w:rPr>
          <w:delText xml:space="preserve"> </w:delText>
        </w:r>
      </w:del>
      <w:r w:rsidRPr="00307126">
        <w:rPr>
          <w:b/>
          <w:bCs/>
        </w:rPr>
        <w:t xml:space="preserve">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w:t>
      </w:r>
      <w:del w:id="226" w:author="Autor">
        <w:r w:rsidRPr="00D828B9">
          <w:rPr>
            <w:bCs/>
          </w:rPr>
          <w:delText xml:space="preserve"> </w:delText>
        </w:r>
      </w:del>
      <w:r w:rsidRPr="00307126">
        <w:rPr>
          <w:bCs/>
        </w:rPr>
        <w:t>audite a o zmene a doplnení niektorých zákonov;</w:t>
      </w:r>
    </w:p>
    <w:p w:rsidR="00C66FC9" w:rsidRPr="00307126" w:rsidRDefault="00C66FC9" w:rsidP="002F22D1">
      <w:pPr>
        <w:pStyle w:val="AODefPara"/>
        <w:numPr>
          <w:ilvl w:val="0"/>
          <w:numId w:val="0"/>
        </w:numPr>
        <w:spacing w:before="120" w:line="264" w:lineRule="auto"/>
        <w:ind w:left="540"/>
        <w:rPr>
          <w:bCs/>
        </w:rPr>
      </w:pPr>
      <w:ins w:id="227" w:author="Autor">
        <w:r w:rsidRPr="00C66FC9">
          <w:rPr>
            <w:b/>
            <w:rPrChange w:id="228" w:author="Autor">
              <w:rPr/>
            </w:rPrChange>
          </w:rPr>
          <w:t>Zákon</w:t>
        </w:r>
        <w:r w:rsidRPr="00C66FC9">
          <w:rPr>
            <w:b/>
            <w:rPrChange w:id="229" w:author="Autor">
              <w:rPr/>
            </w:rPrChange>
          </w:rPr>
          <w:t xml:space="preserve"> o rozpočtových pravidlách</w:t>
        </w:r>
        <w:r w:rsidRPr="00C66FC9">
          <w:rPr>
            <w:b/>
            <w:rPrChange w:id="230" w:author="Autor">
              <w:rPr/>
            </w:rPrChange>
          </w:rPr>
          <w:t xml:space="preserve"> </w:t>
        </w:r>
        <w:r>
          <w:t xml:space="preserve">- </w:t>
        </w:r>
        <w:r>
          <w:fldChar w:fldCharType="begin"/>
        </w:r>
        <w:r>
          <w:instrText xml:space="preserve"> HYPERLINK "http://www.finance.gov.sk/Default.aspx?CatID=3515" \o "Zákon č. 523/2004 Z. z. o rozpočtových pravidlách verejnej správy a o zmene a doplnení niektorých zákonov" </w:instrText>
        </w:r>
        <w:r>
          <w:fldChar w:fldCharType="separate"/>
        </w:r>
        <w:r>
          <w:rPr>
            <w:rStyle w:val="Hypertextovprepojenie"/>
          </w:rPr>
          <w:t>Zákon č. 523/2004 Z. z. o rozpočtových pravidlách verejnej správy a o zmene a doplnení niektorých zákonov</w:t>
        </w:r>
        <w:r>
          <w:fldChar w:fldCharType="end"/>
        </w:r>
        <w:r>
          <w:t>;</w:t>
        </w:r>
      </w:ins>
    </w:p>
    <w:p w:rsidR="00034E80" w:rsidRPr="00034E80" w:rsidRDefault="00034E80">
      <w:pPr>
        <w:pStyle w:val="AODefPara"/>
        <w:numPr>
          <w:ilvl w:val="0"/>
          <w:numId w:val="0"/>
        </w:numPr>
        <w:spacing w:before="120" w:line="264" w:lineRule="auto"/>
        <w:ind w:left="540"/>
        <w:rPr>
          <w:ins w:id="231" w:author="Autor"/>
          <w:b/>
          <w:bCs/>
        </w:rPr>
        <w:pPrChange w:id="232" w:author="Autor">
          <w:pPr>
            <w:pStyle w:val="AODefPara"/>
            <w:numPr>
              <w:ilvl w:val="0"/>
              <w:numId w:val="0"/>
            </w:numPr>
            <w:spacing w:before="120" w:after="120" w:line="240" w:lineRule="auto"/>
            <w:ind w:left="0"/>
          </w:pPr>
        </w:pPrChange>
      </w:pPr>
      <w:ins w:id="233" w:author="Autor">
        <w:r>
          <w:rPr>
            <w:b/>
            <w:bCs/>
          </w:rPr>
          <w:t>Z</w:t>
        </w:r>
        <w:r w:rsidRPr="00DC3102">
          <w:rPr>
            <w:b/>
            <w:bCs/>
            <w:rPrChange w:id="234" w:author="Autor">
              <w:rPr/>
            </w:rPrChange>
          </w:rPr>
          <w:t>ákon o štátnej pomoci</w:t>
        </w:r>
        <w:r>
          <w:rPr>
            <w:b/>
            <w:bCs/>
          </w:rPr>
          <w:t xml:space="preserve"> - </w:t>
        </w:r>
        <w:r w:rsidR="00DC3102" w:rsidRPr="00307126">
          <w:t>zákon č. 358/2015 Z. z. o úprave niektorých vzťahov v oblasti štátnej pomoci a minimálnej pomoci a o zmene a doplnení niektorých zákonov</w:t>
        </w:r>
        <w:r w:rsidR="00DC3102">
          <w:t>;</w:t>
        </w:r>
      </w:ins>
    </w:p>
    <w:p w:rsidR="00F27C5C" w:rsidRDefault="002F22D1">
      <w:pPr>
        <w:pStyle w:val="AODefPara"/>
        <w:numPr>
          <w:ilvl w:val="0"/>
          <w:numId w:val="0"/>
        </w:numPr>
        <w:spacing w:before="120" w:line="264" w:lineRule="auto"/>
        <w:ind w:left="540"/>
        <w:pPrChange w:id="235" w:author="Autor">
          <w:pPr>
            <w:pStyle w:val="AODefPara"/>
            <w:numPr>
              <w:ilvl w:val="0"/>
              <w:numId w:val="0"/>
            </w:numPr>
            <w:spacing w:before="120" w:after="120" w:line="240" w:lineRule="auto"/>
            <w:ind w:left="0"/>
          </w:pPr>
        </w:pPrChange>
      </w:pPr>
      <w:r w:rsidRPr="00307126">
        <w:rPr>
          <w:b/>
        </w:rPr>
        <w:t xml:space="preserve">Zákon o verejnom obstarávaní </w:t>
      </w:r>
      <w:r w:rsidRPr="00307126">
        <w:t>alebo</w:t>
      </w:r>
      <w:r w:rsidRPr="00307126">
        <w:rPr>
          <w:b/>
        </w:rPr>
        <w:t xml:space="preserve"> </w:t>
      </w:r>
      <w:del w:id="236" w:author="Autor">
        <w:r w:rsidR="00FF19D7">
          <w:rPr>
            <w:b/>
          </w:rPr>
          <w:delText>Z</w:delText>
        </w:r>
        <w:r w:rsidR="00FF19D7" w:rsidRPr="00D828B9">
          <w:rPr>
            <w:b/>
          </w:rPr>
          <w:delText>ákon</w:delText>
        </w:r>
      </w:del>
      <w:ins w:id="237" w:author="Autor">
        <w:r w:rsidRPr="00307126">
          <w:rPr>
            <w:b/>
          </w:rPr>
          <w:t>zákon</w:t>
        </w:r>
      </w:ins>
      <w:r w:rsidRPr="00307126">
        <w:rPr>
          <w:b/>
        </w:rPr>
        <w:t xml:space="preserve">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rsidR="00F27C5C" w:rsidRDefault="007A714C">
      <w:pPr>
        <w:pStyle w:val="AODefPara"/>
        <w:numPr>
          <w:ilvl w:val="0"/>
          <w:numId w:val="0"/>
        </w:numPr>
        <w:spacing w:before="120" w:line="264" w:lineRule="auto"/>
        <w:ind w:left="540"/>
        <w:pPrChange w:id="238" w:author="Autor">
          <w:pPr>
            <w:pStyle w:val="AODefPara"/>
            <w:numPr>
              <w:ilvl w:val="0"/>
              <w:numId w:val="0"/>
            </w:numPr>
            <w:spacing w:before="120" w:after="120" w:line="240" w:lineRule="auto"/>
            <w:ind w:left="0"/>
          </w:pPr>
        </w:pPrChange>
      </w:pPr>
      <w:r w:rsidRPr="00307126">
        <w:rPr>
          <w:b/>
        </w:rPr>
        <w:t>Zákon č. 25/2006 Z.</w:t>
      </w:r>
      <w:r w:rsidR="00532E84" w:rsidRPr="00532E84">
        <w:rPr>
          <w:rPrChange w:id="239" w:author="Autor">
            <w:rPr>
              <w:b/>
            </w:rPr>
          </w:rPrChange>
        </w:rPr>
        <w:t xml:space="preserve"> </w:t>
      </w:r>
      <w:r w:rsidRPr="00307126">
        <w:rPr>
          <w:b/>
        </w:rPr>
        <w:t>z.</w:t>
      </w:r>
      <w:r w:rsidR="00532E84" w:rsidRPr="00532E84">
        <w:rPr>
          <w:rPrChange w:id="240" w:author="Autor">
            <w:rPr>
              <w:b/>
            </w:rPr>
          </w:rPrChange>
        </w:rPr>
        <w:t xml:space="preserve"> </w:t>
      </w:r>
      <w:del w:id="241" w:author="Autor">
        <w:r w:rsidR="00B42DD9" w:rsidRPr="00B42DD9">
          <w:rPr>
            <w:b/>
          </w:rPr>
          <w:delText xml:space="preserve">o verejnom obstarávaní </w:delText>
        </w:r>
        <w:r w:rsidR="00B42DD9" w:rsidRPr="00B42DD9">
          <w:delText>alebo</w:delText>
        </w:r>
      </w:del>
      <w:ins w:id="242" w:author="Autor">
        <w:r w:rsidRPr="00307126">
          <w:t>–</w:t>
        </w:r>
      </w:ins>
      <w:r w:rsidR="00532E84" w:rsidRPr="00532E84">
        <w:rPr>
          <w:rPrChange w:id="243" w:author="Autor">
            <w:rPr>
              <w:b/>
            </w:rPr>
          </w:rPrChange>
        </w:rPr>
        <w:t xml:space="preserve"> zákon č. 25/2006 Z. z. </w:t>
      </w:r>
      <w:del w:id="244" w:author="Autor">
        <w:r w:rsidR="00B42DD9" w:rsidRPr="00B42DD9">
          <w:rPr>
            <w:b/>
          </w:rPr>
          <w:delText xml:space="preserve">o VO </w:delText>
        </w:r>
        <w:r w:rsidR="00B42DD9" w:rsidRPr="00B42DD9">
          <w:delText xml:space="preserve">– zákon č. 25/2006 Z. z. </w:delText>
        </w:r>
      </w:del>
      <w:r w:rsidRPr="00307126">
        <w:t>o verejnom obstarávaní</w:t>
      </w:r>
      <w:ins w:id="245" w:author="Autor">
        <w:r w:rsidRPr="00307126">
          <w:t xml:space="preserve"> </w:t>
        </w:r>
      </w:ins>
      <w:r w:rsidRPr="00307126">
        <w:t xml:space="preserve"> a o zmene a doplnení niektorých zákonov v znení neskorších predpisov (účinný do 17.04.2016);</w:t>
      </w:r>
    </w:p>
    <w:p w:rsidR="00074A35" w:rsidRPr="00074A35" w:rsidDel="00A46F82" w:rsidRDefault="00074A35" w:rsidP="002F22D1">
      <w:pPr>
        <w:spacing w:before="120" w:line="264" w:lineRule="auto"/>
        <w:ind w:left="540"/>
        <w:jc w:val="both"/>
        <w:rPr>
          <w:del w:id="246" w:author="Autor"/>
          <w:rFonts w:ascii="Times New Roman" w:eastAsia="SimSun" w:hAnsi="Times New Roman"/>
        </w:rPr>
      </w:pPr>
    </w:p>
    <w:p w:rsidR="00BA0F6E" w:rsidRPr="00307126" w:rsidDel="005A56C1" w:rsidRDefault="00BA0F6E" w:rsidP="005A56C1">
      <w:pPr>
        <w:spacing w:before="120" w:after="0" w:line="264" w:lineRule="auto"/>
        <w:ind w:left="567"/>
        <w:jc w:val="both"/>
        <w:rPr>
          <w:del w:id="247" w:author="Autor"/>
          <w:rFonts w:ascii="Times New Roman" w:hAnsi="Times New Roman"/>
          <w:bCs/>
        </w:rPr>
      </w:pPr>
      <w:del w:id="248" w:author="Autor">
        <w:r w:rsidRPr="00307126" w:rsidDel="005A56C1">
          <w:rPr>
            <w:rFonts w:ascii="Times New Roman" w:hAnsi="Times New Roman"/>
            <w:b/>
            <w:bCs/>
          </w:rPr>
          <w:delText>Zmluva o úvere</w:delText>
        </w:r>
        <w:r w:rsidRPr="00307126" w:rsidDel="005A56C1">
          <w:rPr>
            <w:rFonts w:ascii="Times New Roman" w:hAnsi="Times New Roman"/>
            <w:bCs/>
          </w:rPr>
          <w:delTex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delText>
        </w:r>
      </w:del>
    </w:p>
    <w:p w:rsidR="00F27C5C" w:rsidRDefault="00BA0F6E">
      <w:pPr>
        <w:spacing w:before="120" w:after="0" w:line="264" w:lineRule="auto"/>
        <w:ind w:left="567"/>
        <w:jc w:val="both"/>
        <w:rPr>
          <w:del w:id="249" w:author="Autor"/>
          <w:rFonts w:ascii="Times New Roman" w:hAnsi="Times New Roman"/>
          <w:bCs/>
        </w:rPr>
        <w:pPrChange w:id="250" w:author="Autor">
          <w:pPr>
            <w:numPr>
              <w:numId w:val="50"/>
            </w:numPr>
            <w:spacing w:before="120" w:after="0" w:line="264" w:lineRule="auto"/>
            <w:ind w:left="1287" w:hanging="360"/>
            <w:jc w:val="both"/>
          </w:pPr>
        </w:pPrChange>
      </w:pPr>
      <w:del w:id="251" w:author="Autor">
        <w:r w:rsidRPr="00307126" w:rsidDel="005A56C1">
          <w:rPr>
            <w:rFonts w:ascii="Times New Roman" w:hAnsi="Times New Roman"/>
            <w:bCs/>
          </w:rPr>
          <w:delText xml:space="preserve">v súvislosti s financovaním a/alebo spolufinancovaním nevyhnutných výdavkov súvisiacich s Realizáciou hlavných aj podporných aktivít Projektu, ktorých vynaloženie súvisí so Schválenou žiadosťou o NFP a je potrebné za účelom dosiahnutia cieľa </w:delText>
        </w:r>
        <w:r w:rsidRPr="00307126" w:rsidDel="005A56C1">
          <w:rPr>
            <w:rFonts w:ascii="Times New Roman" w:hAnsi="Times New Roman"/>
            <w:bCs/>
          </w:rPr>
          <w:lastRenderedPageBreak/>
          <w:delText>Projektu</w:delText>
        </w:r>
        <w:r w:rsidR="008C7CB1" w:rsidDel="005A56C1">
          <w:rPr>
            <w:rFonts w:ascii="Times New Roman" w:hAnsi="Times New Roman"/>
            <w:bCs/>
          </w:rPr>
          <w:delText>, alebo</w:delText>
        </w:r>
      </w:del>
      <w:ins w:id="252" w:author="Autor">
        <w:del w:id="253" w:author="Autor">
          <w:r w:rsidRPr="00307126" w:rsidDel="005A56C1">
            <w:rPr>
              <w:rFonts w:ascii="Times New Roman" w:hAnsi="Times New Roman"/>
              <w:bCs/>
            </w:rPr>
            <w:delText xml:space="preserve"> a/alebo technickým zhodnotením Predmetu Projektu v období Udržateľnosti Projektu, alebo</w:delText>
          </w:r>
        </w:del>
      </w:ins>
    </w:p>
    <w:p w:rsidR="00F27C5C" w:rsidRDefault="00BA0F6E">
      <w:pPr>
        <w:spacing w:before="120" w:after="0" w:line="264" w:lineRule="auto"/>
        <w:ind w:left="567"/>
        <w:jc w:val="both"/>
        <w:rPr>
          <w:rFonts w:ascii="Times New Roman" w:hAnsi="Times New Roman"/>
          <w:bCs/>
        </w:rPr>
        <w:pPrChange w:id="254" w:author="Autor">
          <w:pPr>
            <w:numPr>
              <w:numId w:val="50"/>
            </w:numPr>
            <w:spacing w:before="120" w:after="0" w:line="264" w:lineRule="auto"/>
            <w:ind w:left="1287" w:hanging="360"/>
            <w:jc w:val="both"/>
          </w:pPr>
        </w:pPrChange>
      </w:pPr>
      <w:del w:id="255" w:author="Autor">
        <w:r w:rsidRPr="00307126" w:rsidDel="005A56C1">
          <w:rPr>
            <w:rFonts w:ascii="Times New Roman" w:hAnsi="Times New Roman"/>
            <w:bCs/>
          </w:rPr>
          <w:delText>za účelom zaplatenia pohľadávok inej banky zo zmluvy uzatvorenej medzi Prijímateľom a takouto inou bankou, na základe ktorej iná banka poskytla Prijímateľovi úver v rozsahu a na účel podľa odrážky vyššie.</w:delText>
        </w:r>
      </w:del>
      <w:ins w:id="256" w:author="Autor">
        <w:r w:rsidRPr="00307126">
          <w:rPr>
            <w:rFonts w:ascii="Times New Roman" w:hAnsi="Times New Roman"/>
            <w:bCs/>
          </w:rPr>
          <w:t xml:space="preserve">    </w:t>
        </w:r>
      </w:ins>
    </w:p>
    <w:p w:rsidR="002F22D1" w:rsidRPr="005D4870" w:rsidRDefault="002F22D1" w:rsidP="002F22D1">
      <w:pPr>
        <w:spacing w:before="120" w:line="264" w:lineRule="auto"/>
        <w:ind w:left="540"/>
        <w:jc w:val="both"/>
        <w:rPr>
          <w:rFonts w:ascii="Times New Roman" w:hAnsi="Times New Roman"/>
          <w:rPrChange w:id="257" w:author="Autor">
            <w:rPr>
              <w:rFonts w:ascii="Times New Roman" w:hAnsi="Times New Roman"/>
              <w:b/>
            </w:rPr>
          </w:rPrChange>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w:t>
      </w:r>
      <w:ins w:id="258" w:author="Autor">
        <w:r w:rsidRPr="00307126">
          <w:rPr>
            <w:rFonts w:ascii="Times New Roman" w:hAnsi="Times New Roman"/>
          </w:rPr>
          <w:t xml:space="preserve"> </w:t>
        </w:r>
      </w:ins>
    </w:p>
    <w:p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del w:id="259" w:author="Autor">
        <w:r w:rsidRPr="00D828B9">
          <w:rPr>
            <w:rFonts w:ascii="Times New Roman" w:hAnsi="Times New Roman"/>
          </w:rPr>
          <w:delText>uhrádzaný príspevok</w:delText>
        </w:r>
      </w:del>
      <w:ins w:id="260" w:author="Autor">
        <w:r w:rsidR="00156C07" w:rsidRPr="00307126">
          <w:rPr>
            <w:rFonts w:ascii="Times New Roman" w:hAnsi="Times New Roman"/>
          </w:rPr>
          <w:t xml:space="preserve"> </w:t>
        </w:r>
        <w:r w:rsidR="00D2734A">
          <w:rPr>
            <w:rFonts w:ascii="Times New Roman" w:hAnsi="Times New Roman"/>
          </w:rPr>
          <w:t>možné poskytnúť</w:t>
        </w:r>
      </w:ins>
      <w:r w:rsidR="00D2734A">
        <w:rPr>
          <w:rFonts w:ascii="Times New Roman" w:hAnsi="Times New Roman"/>
        </w:rPr>
        <w:t xml:space="preserve">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ins w:id="261" w:author="Autor">
        <w:r w:rsidR="00156C07" w:rsidRPr="00307126">
          <w:rPr>
            <w:rFonts w:ascii="Times New Roman" w:hAnsi="Times New Roman"/>
          </w:rPr>
          <w:t xml:space="preserve">a zdroja </w:t>
        </w:r>
        <w:proofErr w:type="spellStart"/>
        <w:r w:rsidR="00156C07" w:rsidRPr="00307126">
          <w:rPr>
            <w:rFonts w:ascii="Times New Roman" w:hAnsi="Times New Roman"/>
          </w:rPr>
          <w:t>pro-rata</w:t>
        </w:r>
        <w:proofErr w:type="spellEnd"/>
        <w:r w:rsidR="00156C07" w:rsidRPr="00307126">
          <w:rPr>
            <w:rFonts w:ascii="Times New Roman" w:hAnsi="Times New Roman"/>
          </w:rPr>
          <w:t xml:space="preserve"> </w:t>
        </w:r>
      </w:ins>
      <w:r w:rsidRPr="00307126">
        <w:rPr>
          <w:rFonts w:ascii="Times New Roman" w:hAnsi="Times New Roman"/>
        </w:rPr>
        <w:t xml:space="preserve">v príslušnom pomere. </w:t>
      </w:r>
      <w:r w:rsidRPr="00307126">
        <w:rPr>
          <w:rFonts w:ascii="Times New Roman" w:hAnsi="Times New Roman"/>
          <w:bCs/>
        </w:rPr>
        <w:t xml:space="preserve">Žiadosť o platbu </w:t>
      </w:r>
      <w:del w:id="262" w:author="Autor">
        <w:r w:rsidRPr="00D828B9">
          <w:rPr>
            <w:rFonts w:ascii="Times New Roman" w:hAnsi="Times New Roman"/>
            <w:bCs/>
          </w:rPr>
          <w:delText>prijímateľ eviduje</w:delText>
        </w:r>
      </w:del>
      <w:ins w:id="263" w:author="Autor">
        <w:r w:rsidR="00156C07" w:rsidRPr="00307126">
          <w:rPr>
            <w:rFonts w:ascii="Times New Roman" w:hAnsi="Times New Roman"/>
            <w:bCs/>
          </w:rPr>
          <w:t>vypracováva a elektronicky odosiela prostredníctvom elektronického formulára</w:t>
        </w:r>
      </w:ins>
      <w:r w:rsidR="00156C07" w:rsidRPr="00307126">
        <w:rPr>
          <w:rFonts w:ascii="Times New Roman" w:hAnsi="Times New Roman"/>
          <w:bCs/>
        </w:rPr>
        <w:t xml:space="preserve"> v ITMS2014</w:t>
      </w:r>
      <w:del w:id="264" w:author="Autor">
        <w:r w:rsidRPr="00D828B9">
          <w:rPr>
            <w:rFonts w:ascii="Times New Roman" w:hAnsi="Times New Roman"/>
            <w:bCs/>
          </w:rPr>
          <w:delText>+;</w:delText>
        </w:r>
      </w:del>
      <w:ins w:id="265" w:author="Autor">
        <w:r w:rsidR="00156C07" w:rsidRPr="00307126">
          <w:rPr>
            <w:rFonts w:ascii="Times New Roman" w:hAnsi="Times New Roman"/>
            <w:bCs/>
          </w:rPr>
          <w:t>+ vždy Prijímateľ</w:t>
        </w:r>
        <w:r w:rsidRPr="00307126">
          <w:rPr>
            <w:rFonts w:ascii="Times New Roman" w:hAnsi="Times New Roman"/>
            <w:bCs/>
          </w:rPr>
          <w:t>;</w:t>
        </w:r>
      </w:ins>
    </w:p>
    <w:p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w:t>
      </w:r>
      <w:del w:id="266" w:author="Autor">
        <w:r w:rsidRPr="00D828B9">
          <w:rPr>
            <w:rFonts w:ascii="Times New Roman" w:hAnsi="Times New Roman"/>
          </w:rPr>
          <w:delText>ktorých</w:delText>
        </w:r>
      </w:del>
      <w:ins w:id="267" w:author="Autor">
        <w:r w:rsidR="00156C07" w:rsidRPr="00307126">
          <w:rPr>
            <w:rFonts w:ascii="Times New Roman" w:hAnsi="Times New Roman"/>
          </w:rPr>
          <w:t>ktorého</w:t>
        </w:r>
      </w:ins>
      <w:r w:rsidR="00156C07" w:rsidRPr="00307126">
        <w:rPr>
          <w:rFonts w:ascii="Times New Roman" w:hAnsi="Times New Roman"/>
        </w:rPr>
        <w:t xml:space="preserve"> základe </w:t>
      </w:r>
      <w:ins w:id="268" w:author="Auto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w:t>
        </w:r>
      </w:ins>
      <w:r w:rsidR="00156C07" w:rsidRPr="00307126">
        <w:rPr>
          <w:rFonts w:ascii="Times New Roman" w:hAnsi="Times New Roman"/>
        </w:rPr>
        <w:t xml:space="preserve">má </w:t>
      </w:r>
      <w:del w:id="269" w:author="Autor">
        <w:r w:rsidRPr="00D828B9">
          <w:rPr>
            <w:rFonts w:ascii="Times New Roman" w:hAnsi="Times New Roman"/>
          </w:rPr>
          <w:delText xml:space="preserve">Prijímateľ </w:delText>
        </w:r>
      </w:del>
      <w:r w:rsidR="00156C07" w:rsidRPr="00307126">
        <w:rPr>
          <w:rFonts w:ascii="Times New Roman" w:hAnsi="Times New Roman"/>
        </w:rPr>
        <w:t xml:space="preserve">povinnosť </w:t>
      </w:r>
      <w:del w:id="270" w:author="Autor">
        <w:r w:rsidRPr="00D828B9">
          <w:rPr>
            <w:rFonts w:ascii="Times New Roman" w:hAnsi="Times New Roman"/>
          </w:rPr>
          <w:delText>vrátiť</w:delText>
        </w:r>
      </w:del>
      <w:proofErr w:type="spellStart"/>
      <w:ins w:id="271" w:author="Autor">
        <w:r w:rsidR="00156C07" w:rsidRPr="00307126">
          <w:rPr>
            <w:rFonts w:ascii="Times New Roman" w:hAnsi="Times New Roman"/>
          </w:rPr>
          <w:t>vysporiadať</w:t>
        </w:r>
      </w:ins>
      <w:proofErr w:type="spellEnd"/>
      <w:r w:rsidR="00156C07" w:rsidRPr="00307126">
        <w:rPr>
          <w:rFonts w:ascii="Times New Roman" w:hAnsi="Times New Roman"/>
        </w:rPr>
        <w:t xml:space="preserve"> finančné </w:t>
      </w:r>
      <w:del w:id="272" w:author="Autor">
        <w:r w:rsidRPr="00D828B9">
          <w:rPr>
            <w:rFonts w:ascii="Times New Roman" w:hAnsi="Times New Roman"/>
          </w:rPr>
          <w:delText>prostriedky</w:delText>
        </w:r>
      </w:del>
      <w:ins w:id="273" w:author="Autor">
        <w:r w:rsidR="00156C07" w:rsidRPr="00307126">
          <w:rPr>
            <w:rFonts w:ascii="Times New Roman" w:hAnsi="Times New Roman"/>
          </w:rPr>
          <w:t>vzťahy</w:t>
        </w:r>
      </w:ins>
      <w:r w:rsidR="00156C07" w:rsidRPr="00307126">
        <w:rPr>
          <w:rFonts w:ascii="Times New Roman" w:hAnsi="Times New Roman"/>
        </w:rPr>
        <w:t xml:space="preserve"> </w:t>
      </w:r>
      <w:r w:rsidR="00E47083">
        <w:rPr>
          <w:rFonts w:ascii="Times New Roman" w:hAnsi="Times New Roman"/>
        </w:rPr>
        <w:t>v </w:t>
      </w:r>
      <w:del w:id="274" w:author="Autor">
        <w:r w:rsidRPr="00D828B9">
          <w:rPr>
            <w:rFonts w:ascii="Times New Roman" w:hAnsi="Times New Roman"/>
          </w:rPr>
          <w:delText>príslušnom pomere na stanovené bankové účty</w:delText>
        </w:r>
      </w:del>
      <w:ins w:id="275" w:author="Autor">
        <w:r w:rsidR="00E47083">
          <w:rPr>
            <w:rFonts w:ascii="Times New Roman" w:hAnsi="Times New Roman"/>
          </w:rPr>
          <w:t>súlade s článkom 10 VZP</w:t>
        </w:r>
      </w:ins>
      <w:r w:rsidR="00E47083">
        <w:rPr>
          <w:rFonts w:ascii="Times New Roman" w:hAnsi="Times New Roman"/>
        </w:rPr>
        <w:t>.</w:t>
      </w:r>
    </w:p>
    <w:p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ins w:id="276" w:author="Autor">
        <w:r w:rsidR="00F22B3D" w:rsidRPr="00307126">
          <w:rPr>
            <w:rFonts w:ascii="Times New Roman" w:hAnsi="Times New Roman"/>
            <w:bCs/>
          </w:rPr>
          <w:t xml:space="preserve">a Udržateľnosť Projektu </w:t>
        </w:r>
      </w:ins>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rsidR="00877B9C" w:rsidRPr="00307126" w:rsidRDefault="00270F92" w:rsidP="00877B9C">
      <w:pPr>
        <w:numPr>
          <w:ilvl w:val="1"/>
          <w:numId w:val="1"/>
        </w:numPr>
        <w:spacing w:before="120" w:after="0" w:line="264" w:lineRule="auto"/>
        <w:jc w:val="both"/>
        <w:rPr>
          <w:rFonts w:ascii="Times New Roman" w:hAnsi="Times New Roman"/>
        </w:rPr>
      </w:pPr>
      <w:del w:id="277" w:author="Autor">
        <w:r>
          <w:rPr>
            <w:rFonts w:ascii="Times New Roman" w:hAnsi="Times New Roman"/>
          </w:rPr>
          <w:delText>Neuplatňuje sa</w:delText>
        </w:r>
        <w:r w:rsidR="00877B9C" w:rsidRPr="000F6256">
          <w:rPr>
            <w:rFonts w:ascii="Times New Roman" w:hAnsi="Times New Roman"/>
          </w:rPr>
          <w:delText xml:space="preserve">. </w:delText>
        </w:r>
      </w:del>
      <w:ins w:id="278" w:author="Autor">
        <w:r w:rsidR="00877B9C"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00877B9C" w:rsidRPr="00307126">
          <w:rPr>
            <w:rFonts w:ascii="Times New Roman" w:hAnsi="Times New Roman"/>
          </w:rPr>
          <w:t xml:space="preserve">Udržateľnosti Projektu nedošlo k Podstatnej zmene Projektu. Porušenie </w:t>
        </w:r>
        <w:r w:rsidR="00877B9C" w:rsidRPr="00307126">
          <w:rPr>
            <w:rFonts w:ascii="Times New Roman" w:hAnsi="Times New Roman"/>
          </w:rPr>
          <w:lastRenderedPageBreak/>
          <w:t>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00877B9C" w:rsidRPr="00307126">
          <w:rPr>
            <w:rFonts w:ascii="Times New Roman" w:hAnsi="Times New Roman"/>
          </w:rPr>
          <w:t xml:space="preserve"> 71 ods</w:t>
        </w:r>
        <w:r w:rsidR="001D3560" w:rsidRPr="00307126">
          <w:rPr>
            <w:rFonts w:ascii="Times New Roman" w:hAnsi="Times New Roman"/>
          </w:rPr>
          <w:t>ek</w:t>
        </w:r>
        <w:r w:rsidR="00877B9C" w:rsidRPr="00307126">
          <w:rPr>
            <w:rFonts w:ascii="Times New Roman" w:hAnsi="Times New Roman"/>
          </w:rPr>
          <w:t xml:space="preserve"> 1 všeobecného nariadenia vo výške, ktorá je úmerná obdobiu, počas ktorého došlo k porušeniu podmienok v dôsledku vzniku Podstatnej zmeny Projektu. </w:t>
        </w:r>
      </w:ins>
    </w:p>
    <w:p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ins w:id="279" w:author="Autor">
        <w:r w:rsidR="00924E42" w:rsidRPr="00307126">
          <w:rPr>
            <w:rFonts w:ascii="Times New Roman" w:hAnsi="Times New Roman"/>
          </w:rPr>
          <w:t>6.</w:t>
        </w:r>
      </w:ins>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rsidR="00F27C5C" w:rsidRDefault="000F6256">
      <w:pPr>
        <w:numPr>
          <w:ilvl w:val="0"/>
          <w:numId w:val="34"/>
        </w:numPr>
        <w:spacing w:before="120" w:after="0" w:line="264" w:lineRule="auto"/>
        <w:jc w:val="both"/>
        <w:rPr>
          <w:rFonts w:ascii="Times New Roman" w:hAnsi="Times New Roman"/>
        </w:rPr>
        <w:pPrChange w:id="280" w:author="Autor">
          <w:pPr>
            <w:numPr>
              <w:numId w:val="34"/>
            </w:numPr>
            <w:tabs>
              <w:tab w:val="num" w:pos="720"/>
            </w:tabs>
            <w:spacing w:before="120" w:after="0" w:line="240" w:lineRule="auto"/>
            <w:ind w:left="720" w:hanging="360"/>
            <w:jc w:val="both"/>
          </w:pPr>
        </w:pPrChange>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rsidR="00F27C5C" w:rsidRDefault="00A338EE">
      <w:pPr>
        <w:numPr>
          <w:ilvl w:val="0"/>
          <w:numId w:val="34"/>
        </w:numPr>
        <w:spacing w:before="120" w:after="0" w:line="264" w:lineRule="auto"/>
        <w:jc w:val="both"/>
        <w:rPr>
          <w:rFonts w:ascii="Times New Roman" w:hAnsi="Times New Roman"/>
        </w:rPr>
        <w:pPrChange w:id="281" w:author="Autor">
          <w:pPr>
            <w:numPr>
              <w:numId w:val="34"/>
            </w:numPr>
            <w:tabs>
              <w:tab w:val="num" w:pos="720"/>
            </w:tabs>
            <w:spacing w:before="120" w:after="0" w:line="240" w:lineRule="auto"/>
            <w:ind w:left="720" w:hanging="360"/>
            <w:jc w:val="both"/>
          </w:pPr>
        </w:pPrChange>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rsidR="00F27C5C" w:rsidRDefault="000F6256">
      <w:pPr>
        <w:numPr>
          <w:ilvl w:val="0"/>
          <w:numId w:val="34"/>
        </w:numPr>
        <w:tabs>
          <w:tab w:val="clear" w:pos="720"/>
        </w:tabs>
        <w:spacing w:before="120" w:after="0" w:line="264" w:lineRule="auto"/>
        <w:jc w:val="both"/>
        <w:rPr>
          <w:rFonts w:ascii="Times New Roman" w:hAnsi="Times New Roman"/>
        </w:rPr>
        <w:pPrChange w:id="282" w:author="Autor">
          <w:pPr>
            <w:numPr>
              <w:numId w:val="34"/>
            </w:numPr>
            <w:tabs>
              <w:tab w:val="num" w:pos="720"/>
            </w:tabs>
            <w:spacing w:before="120" w:after="0" w:line="240" w:lineRule="auto"/>
            <w:ind w:left="720" w:hanging="360"/>
            <w:jc w:val="both"/>
          </w:pPr>
        </w:pPrChange>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rsidR="00F27C5C" w:rsidRDefault="000F6256">
      <w:pPr>
        <w:numPr>
          <w:ilvl w:val="0"/>
          <w:numId w:val="34"/>
        </w:numPr>
        <w:tabs>
          <w:tab w:val="clear" w:pos="720"/>
        </w:tabs>
        <w:spacing w:before="120" w:after="0" w:line="264" w:lineRule="auto"/>
        <w:jc w:val="both"/>
        <w:rPr>
          <w:rFonts w:ascii="Times New Roman" w:hAnsi="Times New Roman"/>
        </w:rPr>
        <w:pPrChange w:id="283" w:author="Autor">
          <w:pPr>
            <w:numPr>
              <w:numId w:val="34"/>
            </w:numPr>
            <w:tabs>
              <w:tab w:val="num" w:pos="720"/>
            </w:tabs>
            <w:spacing w:before="120" w:after="0" w:line="240" w:lineRule="auto"/>
            <w:ind w:left="720" w:hanging="360"/>
            <w:jc w:val="both"/>
          </w:pPr>
        </w:pPrChange>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rsidR="00F27C5C" w:rsidRDefault="000F6256">
      <w:pPr>
        <w:spacing w:before="120" w:after="0" w:line="264" w:lineRule="auto"/>
        <w:ind w:left="540"/>
        <w:jc w:val="both"/>
        <w:rPr>
          <w:rFonts w:ascii="Times New Roman" w:hAnsi="Times New Roman"/>
        </w:rPr>
        <w:pPrChange w:id="284" w:author="Autor">
          <w:pPr>
            <w:spacing w:before="120" w:after="0" w:line="240" w:lineRule="auto"/>
            <w:ind w:left="540"/>
            <w:jc w:val="both"/>
          </w:pPr>
        </w:pPrChange>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rsidR="000F6256" w:rsidRPr="00307126" w:rsidRDefault="00E37681" w:rsidP="00EF26B3">
      <w:pPr>
        <w:numPr>
          <w:ilvl w:val="1"/>
          <w:numId w:val="1"/>
        </w:numPr>
        <w:spacing w:before="120" w:after="0" w:line="264" w:lineRule="auto"/>
        <w:jc w:val="both"/>
        <w:rPr>
          <w:rFonts w:ascii="Times New Roman" w:hAnsi="Times New Roman"/>
          <w:bCs/>
        </w:rPr>
      </w:pPr>
      <w:commentRangeStart w:id="285"/>
      <w:r>
        <w:rPr>
          <w:rFonts w:ascii="Times New Roman" w:hAnsi="Times New Roman"/>
        </w:rPr>
        <w:t>Nevzťahuje sa</w:t>
      </w:r>
      <w:r w:rsidR="000F6256" w:rsidRPr="000F6256">
        <w:rPr>
          <w:rFonts w:ascii="Times New Roman" w:hAnsi="Times New Roman"/>
        </w:rPr>
        <w:t>.</w:t>
      </w:r>
      <w:r w:rsidR="000F6256" w:rsidRPr="00307126">
        <w:rPr>
          <w:rFonts w:ascii="Times New Roman" w:hAnsi="Times New Roman"/>
        </w:rPr>
        <w:t xml:space="preserve">  </w:t>
      </w:r>
      <w:commentRangeEnd w:id="285"/>
      <w:r w:rsidR="00A46F82">
        <w:rPr>
          <w:rStyle w:val="Odkaznakomentr"/>
          <w:rFonts w:ascii="Times New Roman" w:eastAsia="Times New Roman" w:hAnsi="Times New Roman"/>
        </w:rPr>
        <w:commentReference w:id="285"/>
      </w:r>
    </w:p>
    <w:p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w:t>
      </w:r>
      <w:del w:id="286" w:author="Autor">
        <w:r w:rsidRPr="00A91910">
          <w:rPr>
            <w:rFonts w:ascii="Times New Roman" w:hAnsi="Times New Roman"/>
            <w:bCs/>
          </w:rPr>
          <w:br/>
        </w:r>
      </w:del>
      <w:r w:rsidRPr="00307126">
        <w:rPr>
          <w:rFonts w:ascii="Times New Roman" w:hAnsi="Times New Roman"/>
          <w:bCs/>
        </w:rPr>
        <w:t xml:space="preserve">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 xml:space="preserve">Prijímateľ je povinný riadiť sa aktuálnou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rsidR="005D01B9" w:rsidRPr="00307126" w:rsidRDefault="00107570" w:rsidP="00A66B02">
      <w:pPr>
        <w:pStyle w:val="Nadpis3"/>
        <w:tabs>
          <w:tab w:val="left" w:pos="1440"/>
        </w:tabs>
        <w:spacing w:before="120" w:line="264" w:lineRule="auto"/>
        <w:jc w:val="both"/>
        <w:rPr>
          <w:rFonts w:ascii="Times New Roman" w:hAnsi="Times New Roman"/>
          <w:sz w:val="22"/>
          <w:szCs w:val="22"/>
        </w:rPr>
      </w:pPr>
      <w:r w:rsidRPr="00307126">
        <w:rPr>
          <w:rFonts w:ascii="Times New Roman" w:hAnsi="Times New Roman"/>
          <w:sz w:val="22"/>
          <w:szCs w:val="22"/>
        </w:rPr>
        <w:t>Článok 3</w:t>
      </w:r>
      <w:r w:rsidRPr="00307126">
        <w:rPr>
          <w:rFonts w:ascii="Times New Roman" w:hAnsi="Times New Roman"/>
          <w:sz w:val="22"/>
          <w:szCs w:val="22"/>
        </w:rPr>
        <w:tab/>
        <w:t>OBSTARÁVANIE SLUŽIEB, TOVAROV A PRÁC PRIJÍMATEĽOM</w:t>
      </w:r>
    </w:p>
    <w:p w:rsidR="00F27C5C" w:rsidRDefault="003C0F18">
      <w:pPr>
        <w:numPr>
          <w:ilvl w:val="1"/>
          <w:numId w:val="25"/>
        </w:numPr>
        <w:spacing w:before="120" w:line="264" w:lineRule="auto"/>
        <w:jc w:val="both"/>
        <w:rPr>
          <w:rFonts w:ascii="Times New Roman" w:hAnsi="Times New Roman"/>
        </w:rPr>
        <w:pPrChange w:id="287" w:author="Autor">
          <w:pPr>
            <w:numPr>
              <w:ilvl w:val="1"/>
              <w:numId w:val="25"/>
            </w:numPr>
            <w:tabs>
              <w:tab w:val="num" w:pos="540"/>
            </w:tabs>
            <w:spacing w:before="120" w:after="0" w:line="264" w:lineRule="auto"/>
            <w:ind w:left="540" w:hanging="540"/>
            <w:jc w:val="both"/>
          </w:pPr>
        </w:pPrChange>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nediskriminácie</w:t>
      </w:r>
      <w:r w:rsidR="005E6C80" w:rsidRPr="00307126">
        <w:rPr>
          <w:rFonts w:ascii="Times New Roman" w:hAnsi="Times New Roman"/>
        </w:rPr>
        <w:t xml:space="preserve"> hospodárskych subjektov</w:t>
      </w:r>
      <w:r w:rsidRPr="00307126">
        <w:rPr>
          <w:rFonts w:ascii="Times New Roman" w:hAnsi="Times New Roman"/>
        </w:rPr>
        <w:t xml:space="preserve">, </w:t>
      </w:r>
      <w:r w:rsidR="00C02F0F" w:rsidRPr="00307126">
        <w:rPr>
          <w:rFonts w:ascii="Times New Roman" w:hAnsi="Times New Roman"/>
        </w:rPr>
        <w:t xml:space="preserve">rovnakého zaobchádzania, </w:t>
      </w:r>
      <w:r w:rsidRPr="00307126">
        <w:rPr>
          <w:rFonts w:ascii="Times New Roman" w:hAnsi="Times New Roman"/>
        </w:rPr>
        <w:t>transparentnosti</w:t>
      </w:r>
      <w:r w:rsidR="00161C93" w:rsidRPr="00307126">
        <w:rPr>
          <w:rFonts w:ascii="Times New Roman" w:hAnsi="Times New Roman"/>
        </w:rPr>
        <w:t>,</w:t>
      </w:r>
      <w:r w:rsidR="005E6C80" w:rsidRPr="00307126">
        <w:rPr>
          <w:rFonts w:ascii="Times New Roman" w:hAnsi="Times New Roman"/>
        </w:rPr>
        <w:t xml:space="preserve"> </w:t>
      </w:r>
      <w:r w:rsidR="005E6C80" w:rsidRPr="00307126">
        <w:rPr>
          <w:rFonts w:ascii="Times New Roman" w:hAnsi="Times New Roman"/>
        </w:rPr>
        <w:lastRenderedPageBreak/>
        <w:t xml:space="preserve">vrátane posúdenia konfliktu </w:t>
      </w:r>
      <w:r w:rsidR="00161C93" w:rsidRPr="00307126">
        <w:rPr>
          <w:rFonts w:ascii="Times New Roman" w:hAnsi="Times New Roman"/>
        </w:rPr>
        <w:t>záujmov</w:t>
      </w:r>
      <w:r w:rsidRPr="00307126">
        <w:rPr>
          <w:rFonts w:ascii="Times New Roman" w:hAnsi="Times New Roman"/>
        </w:rPr>
        <w:t xml:space="preserve">, hospodárnosti, efektívnosti, </w:t>
      </w:r>
      <w:r w:rsidR="00E67226" w:rsidRPr="00307126">
        <w:rPr>
          <w:rFonts w:ascii="Times New Roman" w:hAnsi="Times New Roman"/>
        </w:rPr>
        <w:t xml:space="preserve">proporcionality, </w:t>
      </w:r>
      <w:r w:rsidRPr="00307126">
        <w:rPr>
          <w:rFonts w:ascii="Times New Roman" w:hAnsi="Times New Roman"/>
        </w:rPr>
        <w:t>účinnosti</w:t>
      </w:r>
      <w:r w:rsidR="00E67226" w:rsidRPr="00307126">
        <w:rPr>
          <w:rFonts w:ascii="Times New Roman" w:hAnsi="Times New Roman"/>
        </w:rPr>
        <w:t xml:space="preserve"> a </w:t>
      </w:r>
      <w:r w:rsidRPr="00307126">
        <w:rPr>
          <w:rFonts w:ascii="Times New Roman" w:hAnsi="Times New Roman"/>
        </w:rPr>
        <w:t>účelnosti</w:t>
      </w:r>
      <w:r w:rsidR="00E67226" w:rsidRPr="00307126">
        <w:rPr>
          <w:rFonts w:ascii="Times New Roman" w:hAnsi="Times New Roman"/>
        </w:rPr>
        <w:t>.</w:t>
      </w:r>
    </w:p>
    <w:p w:rsidR="00F27C5C" w:rsidRDefault="00323747">
      <w:pPr>
        <w:numPr>
          <w:ilvl w:val="1"/>
          <w:numId w:val="25"/>
        </w:numPr>
        <w:spacing w:before="120" w:line="264" w:lineRule="auto"/>
        <w:jc w:val="both"/>
        <w:rPr>
          <w:rFonts w:ascii="Times New Roman" w:hAnsi="Times New Roman"/>
        </w:rPr>
        <w:pPrChange w:id="288" w:author="Autor">
          <w:pPr>
            <w:numPr>
              <w:ilvl w:val="1"/>
              <w:numId w:val="25"/>
            </w:numPr>
            <w:tabs>
              <w:tab w:val="num" w:pos="540"/>
            </w:tabs>
            <w:spacing w:before="120" w:after="0" w:line="264" w:lineRule="auto"/>
            <w:ind w:left="540" w:hanging="540"/>
            <w:jc w:val="both"/>
          </w:pPr>
        </w:pPrChange>
      </w:pPr>
      <w:r w:rsidRPr="00307126">
        <w:rPr>
          <w:rFonts w:ascii="Times New Roman" w:hAnsi="Times New Roman"/>
        </w:rPr>
        <w:t xml:space="preserve">V závislosti od </w:t>
      </w:r>
      <w:r w:rsidR="00E67226" w:rsidRPr="00307126">
        <w:rPr>
          <w:rFonts w:ascii="Times New Roman" w:hAnsi="Times New Roman"/>
        </w:rPr>
        <w:t xml:space="preserve">preukázateľného začatia postupu zadávania zákazky bude </w:t>
      </w:r>
      <w:r w:rsidRPr="00307126">
        <w:rPr>
          <w:rFonts w:ascii="Times New Roman" w:hAnsi="Times New Roman"/>
        </w:rPr>
        <w:t>prijímateľ</w:t>
      </w:r>
      <w:r w:rsidR="00E67226" w:rsidRPr="00307126">
        <w:rPr>
          <w:rFonts w:ascii="Times New Roman" w:hAnsi="Times New Roman"/>
        </w:rPr>
        <w:t xml:space="preserve"> postupovať podľa</w:t>
      </w:r>
      <w:r w:rsidRPr="00307126">
        <w:rPr>
          <w:rFonts w:ascii="Times New Roman" w:hAnsi="Times New Roman"/>
        </w:rPr>
        <w:t xml:space="preserve"> zákona o VO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Pr="00307126">
        <w:rPr>
          <w:rFonts w:ascii="Times New Roman" w:hAnsi="Times New Roman"/>
        </w:rPr>
        <w:t>po 1</w:t>
      </w:r>
      <w:r w:rsidR="00E67226" w:rsidRPr="00307126">
        <w:rPr>
          <w:rFonts w:ascii="Times New Roman" w:hAnsi="Times New Roman"/>
        </w:rPr>
        <w:t>7</w:t>
      </w:r>
      <w:r w:rsidRPr="00307126">
        <w:rPr>
          <w:rFonts w:ascii="Times New Roman" w:hAnsi="Times New Roman"/>
        </w:rPr>
        <w:t xml:space="preserve">.4.2016) alebo zákona </w:t>
      </w:r>
      <w:r w:rsidR="007275F1" w:rsidRPr="00307126">
        <w:rPr>
          <w:rFonts w:ascii="Times New Roman" w:hAnsi="Times New Roman"/>
        </w:rPr>
        <w:t xml:space="preserve">                          </w:t>
      </w:r>
      <w:r w:rsidRPr="00307126">
        <w:rPr>
          <w:rFonts w:ascii="Times New Roman" w:hAnsi="Times New Roman"/>
        </w:rPr>
        <w:t xml:space="preserve">č. 25/2006 Z. z.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00E67226" w:rsidRPr="00307126">
        <w:rPr>
          <w:rFonts w:ascii="Times New Roman" w:hAnsi="Times New Roman"/>
        </w:rPr>
        <w:t>do</w:t>
      </w:r>
      <w:r w:rsidRPr="00307126">
        <w:rPr>
          <w:rFonts w:ascii="Times New Roman" w:hAnsi="Times New Roman"/>
        </w:rPr>
        <w:t xml:space="preserve"> 1</w:t>
      </w:r>
      <w:r w:rsidR="00E67226" w:rsidRPr="00307126">
        <w:rPr>
          <w:rFonts w:ascii="Times New Roman" w:hAnsi="Times New Roman"/>
        </w:rPr>
        <w:t>7</w:t>
      </w:r>
      <w:r w:rsidRPr="00307126">
        <w:rPr>
          <w:rFonts w:ascii="Times New Roman" w:hAnsi="Times New Roman"/>
        </w:rPr>
        <w:t>.4.2016). Odkazy na ustanovenia zákona</w:t>
      </w:r>
      <w:r w:rsidR="00180746" w:rsidRPr="00307126">
        <w:rPr>
          <w:rFonts w:ascii="Times New Roman" w:hAnsi="Times New Roman"/>
        </w:rPr>
        <w:t xml:space="preserve"> </w:t>
      </w:r>
      <w:r w:rsidRPr="00307126">
        <w:rPr>
          <w:rFonts w:ascii="Times New Roman" w:hAnsi="Times New Roman"/>
        </w:rPr>
        <w:t>č. 25/2006 Z. z. sú ďalej v texte uvádzané v zátvorke.</w:t>
      </w:r>
    </w:p>
    <w:p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 xml:space="preserve">v súlade so zákonom </w:t>
      </w:r>
      <w:ins w:id="289" w:author="Autor">
        <w:r w:rsidRPr="00307126">
          <w:rPr>
            <w:rFonts w:ascii="Times New Roman" w:hAnsi="Times New Roman"/>
          </w:rPr>
          <w:t xml:space="preserve"> </w:t>
        </w:r>
      </w:ins>
      <w:r w:rsidRPr="00307126">
        <w:rPr>
          <w:rFonts w:ascii="Times New Roman" w:hAnsi="Times New Roman"/>
        </w:rPr>
        <w:t>o</w:t>
      </w:r>
      <w:del w:id="290" w:author="Autor">
        <w:r w:rsidRPr="00160AAA">
          <w:rPr>
            <w:rFonts w:ascii="Times New Roman" w:hAnsi="Times New Roman"/>
          </w:rPr>
          <w:delText xml:space="preserve"> </w:delText>
        </w:r>
      </w:del>
      <w:ins w:id="291" w:author="Autor">
        <w:r w:rsidR="00323747" w:rsidRPr="00307126">
          <w:rPr>
            <w:rFonts w:ascii="Times New Roman" w:hAnsi="Times New Roman"/>
          </w:rPr>
          <w:t> </w:t>
        </w:r>
      </w:ins>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ins w:id="292" w:author="Autor">
        <w:r w:rsidR="00F61BB8">
          <w:rPr>
            <w:rFonts w:ascii="Times New Roman" w:hAnsi="Times New Roman"/>
          </w:rPr>
          <w:t xml:space="preserve">dátumu </w:t>
        </w:r>
      </w:ins>
      <w:r w:rsidR="001469D5" w:rsidRPr="00307126">
        <w:rPr>
          <w:rFonts w:ascii="Times New Roman" w:hAnsi="Times New Roman"/>
        </w:rPr>
        <w:t>začatia postupu zadávania zákazky</w:t>
      </w:r>
      <w:del w:id="293" w:author="Autor">
        <w:r w:rsidR="008C7CB1">
          <w:rPr>
            <w:rFonts w:ascii="Times New Roman" w:hAnsi="Times New Roman"/>
          </w:rPr>
          <w:delText>.</w:delText>
        </w:r>
        <w:r w:rsidRPr="00160AAA">
          <w:rPr>
            <w:rFonts w:ascii="Times New Roman" w:hAnsi="Times New Roman"/>
          </w:rPr>
          <w:delText>.</w:delText>
        </w:r>
      </w:del>
      <w:ins w:id="294" w:author="Autor">
        <w:r w:rsidR="001469D5" w:rsidRPr="00307126">
          <w:rPr>
            <w:rFonts w:ascii="Times New Roman" w:hAnsi="Times New Roman"/>
          </w:rPr>
          <w:t>.</w:t>
        </w:r>
      </w:ins>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ins w:id="295" w:author="Autor">
        <w:r w:rsidR="00685086" w:rsidRPr="00307126">
          <w:rPr>
            <w:rFonts w:ascii="Times New Roman" w:hAnsi="Times New Roman"/>
          </w:rPr>
          <w:t xml:space="preserve"> </w:t>
        </w:r>
      </w:ins>
      <w:r w:rsidR="00685086" w:rsidRPr="00307126">
        <w:rPr>
          <w:rFonts w:ascii="Times New Roman" w:hAnsi="Times New Roman"/>
        </w:rPr>
        <w:t>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del w:id="296" w:author="Autor">
        <w:r w:rsidR="00907C72">
          <w:rPr>
            <w:rFonts w:ascii="Times New Roman" w:hAnsi="Times New Roman"/>
          </w:rPr>
          <w:delText>1</w:delText>
        </w:r>
        <w:r w:rsidR="00685086" w:rsidRPr="00160AAA">
          <w:rPr>
            <w:rFonts w:ascii="Times New Roman" w:hAnsi="Times New Roman"/>
          </w:rPr>
          <w:delText>5</w:delText>
        </w:r>
        <w:r w:rsidR="00907C72">
          <w:rPr>
            <w:rFonts w:ascii="Times New Roman" w:hAnsi="Times New Roman"/>
          </w:rPr>
          <w:delText xml:space="preserve"> </w:delText>
        </w:r>
        <w:r w:rsidR="00685086" w:rsidRPr="00160AAA">
          <w:rPr>
            <w:rFonts w:ascii="Times New Roman" w:hAnsi="Times New Roman"/>
          </w:rPr>
          <w:delText>000</w:delText>
        </w:r>
      </w:del>
      <w:ins w:id="297" w:author="Autor">
        <w:r w:rsidR="00C31810" w:rsidRPr="00307126">
          <w:rPr>
            <w:rFonts w:ascii="Times New Roman" w:hAnsi="Times New Roman"/>
          </w:rPr>
          <w:t>1</w:t>
        </w:r>
        <w:r w:rsidR="00685086" w:rsidRPr="00307126">
          <w:rPr>
            <w:rFonts w:ascii="Times New Roman" w:hAnsi="Times New Roman"/>
          </w:rPr>
          <w:t>5000</w:t>
        </w:r>
      </w:ins>
      <w:r w:rsidR="00685086" w:rsidRPr="00307126">
        <w:rPr>
          <w:rFonts w:ascii="Times New Roman" w:hAnsi="Times New Roman"/>
        </w:rPr>
        <w:t xml:space="preserve">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del w:id="298" w:author="Autor">
        <w:r w:rsidR="00907C72">
          <w:rPr>
            <w:rFonts w:ascii="Times New Roman" w:hAnsi="Times New Roman"/>
          </w:rPr>
          <w:delText>)</w:delText>
        </w:r>
        <w:r w:rsidR="00DE7527">
          <w:rPr>
            <w:rFonts w:ascii="Times New Roman" w:hAnsi="Times New Roman"/>
          </w:rPr>
          <w:delText>.</w:delText>
        </w:r>
      </w:del>
      <w:ins w:id="299" w:author="Autor">
        <w:r w:rsidR="00647610" w:rsidRPr="00307126">
          <w:rPr>
            <w:rFonts w:ascii="Times New Roman" w:hAnsi="Times New Roman"/>
          </w:rPr>
          <w:t>)</w:t>
        </w:r>
      </w:ins>
      <w:r w:rsidR="00685086" w:rsidRPr="00307126">
        <w:rPr>
          <w:rFonts w:ascii="Times New Roman" w:hAnsi="Times New Roman"/>
        </w:rPr>
        <w:t xml:space="preserve"> </w:t>
      </w:r>
    </w:p>
    <w:p w:rsidR="003C0F18" w:rsidRPr="00307126" w:rsidRDefault="003C0F18" w:rsidP="009F5E7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w:t>
      </w:r>
      <w:ins w:id="300" w:author="Autor">
        <w:r w:rsidR="00180746" w:rsidRPr="00307126">
          <w:rPr>
            <w:rFonts w:ascii="Times New Roman" w:hAnsi="Times New Roman"/>
          </w:rPr>
          <w:t xml:space="preserve">                         </w:t>
        </w:r>
      </w:ins>
      <w:r w:rsidRPr="00307126">
        <w:rPr>
          <w:rFonts w:ascii="Times New Roman" w:hAnsi="Times New Roman"/>
        </w:rPr>
        <w:t xml:space="preserve">z obstarávania tovarov, služieb, stavebných prác a súvisiacich postupov, ak je to potrebné na riadny výkon činnosti Poskytovateľa a Prijímateľ je povinný Poskytovateľovi túto dokumentácie v určenom termíne poskytnúť.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Pr="00307126">
        <w:rPr>
          <w:rFonts w:ascii="Times New Roman" w:hAnsi="Times New Roman"/>
        </w:rPr>
        <w:t xml:space="preserve">Dokumentáciu </w:t>
      </w:r>
      <w:r w:rsidR="0014042F" w:rsidRPr="00307126">
        <w:rPr>
          <w:rFonts w:ascii="Times New Roman" w:hAnsi="Times New Roman"/>
        </w:rPr>
        <w:t xml:space="preserve">Prijímateľ </w:t>
      </w:r>
      <w:r w:rsidRPr="00307126">
        <w:rPr>
          <w:rFonts w:ascii="Times New Roman" w:hAnsi="Times New Roman"/>
        </w:rPr>
        <w:t>predkladá písomne</w:t>
      </w:r>
      <w:r w:rsidR="009F5E74" w:rsidRPr="00307126">
        <w:rPr>
          <w:rFonts w:ascii="Times New Roman" w:hAnsi="Times New Roman"/>
        </w:rPr>
        <w:t xml:space="preserve"> alebo v elektronickej podobe</w:t>
      </w:r>
      <w:r w:rsidRPr="00307126">
        <w:rPr>
          <w:rFonts w:ascii="Times New Roman" w:hAnsi="Times New Roman"/>
        </w:rPr>
        <w:t xml:space="preserve">, pričom časť dokumentácie predkladá aj cez ITMS2014+.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 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del w:id="301" w:author="Autor">
        <w:r w:rsidR="00907C72">
          <w:rPr>
            <w:rFonts w:ascii="Times New Roman" w:hAnsi="Times New Roman"/>
          </w:rPr>
          <w:delText>.)</w:delText>
        </w:r>
      </w:del>
      <w:ins w:id="302" w:author="Autor">
        <w:r w:rsidR="00647610" w:rsidRPr="00307126">
          <w:rPr>
            <w:rFonts w:ascii="Times New Roman" w:hAnsi="Times New Roman"/>
          </w:rPr>
          <w:t>.)</w:t>
        </w:r>
        <w:r w:rsidR="00180746" w:rsidRPr="00307126">
          <w:rPr>
            <w:rFonts w:ascii="Times New Roman" w:hAnsi="Times New Roman"/>
          </w:rPr>
          <w:t>,</w:t>
        </w:r>
      </w:ins>
      <w:r w:rsidR="00922245" w:rsidRPr="00307126">
        <w:rPr>
          <w:rFonts w:ascii="Times New Roman" w:hAnsi="Times New Roman"/>
        </w:rPr>
        <w:t xml:space="preserve"> </w:t>
      </w:r>
      <w:r w:rsidRPr="00307126">
        <w:rPr>
          <w:rFonts w:ascii="Times New Roman" w:hAnsi="Times New Roman"/>
        </w:rPr>
        <w:t>v závislosti od hodnoty a typu zákazky, pričom uvedená povinnosť platí pre všetkých prijímateľov</w:t>
      </w:r>
      <w:r w:rsidR="00E612A9" w:rsidRPr="00307126">
        <w:rPr>
          <w:rFonts w:ascii="Times New Roman" w:hAnsi="Times New Roman"/>
        </w:rPr>
        <w:t xml:space="preserve"> </w:t>
      </w:r>
      <w:r w:rsidR="00760145" w:rsidRPr="00307126">
        <w:rPr>
          <w:rFonts w:ascii="Times New Roman" w:hAnsi="Times New Roman"/>
        </w:rPr>
        <w:t>(pozn. uvedená povinnosť platí pre všetkých prijímateľov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V</w:t>
      </w:r>
      <w:r w:rsidR="009C1774" w:rsidRPr="00307126">
        <w:rPr>
          <w:rFonts w:ascii="Times New Roman" w:hAnsi="Times New Roman"/>
        </w:rPr>
        <w:t xml:space="preserve"> prípade ponúk jednotlivých uchádzačov sa cez ITMS 2014+ predkladá iba ponuka uchádzača, ktorý bol vyhodnotený ako úspešný. </w:t>
      </w:r>
      <w:r w:rsidR="00EA3175" w:rsidRPr="00307126">
        <w:rPr>
          <w:rFonts w:ascii="Times New Roman" w:hAnsi="Times New Roman"/>
        </w:rPr>
        <w:t xml:space="preserve">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 </w:t>
      </w:r>
      <w:r w:rsidRPr="00307126">
        <w:rPr>
          <w:rFonts w:ascii="Times New Roman" w:hAnsi="Times New Roman"/>
        </w:rPr>
        <w:t xml:space="preserve">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del w:id="303" w:author="Autor">
        <w:r w:rsidRPr="00160AAA">
          <w:rPr>
            <w:rFonts w:ascii="Times New Roman" w:hAnsi="Times New Roman"/>
          </w:rPr>
          <w:delText>podľa</w:delText>
        </w:r>
      </w:del>
      <w:ins w:id="304" w:author="Autor">
        <w:r w:rsidR="00922245" w:rsidRPr="00307126">
          <w:rPr>
            <w:rFonts w:ascii="Times New Roman" w:hAnsi="Times New Roman"/>
          </w:rPr>
          <w:t>sú uvedené v</w:t>
        </w:r>
      </w:ins>
      <w:r w:rsidRPr="00307126">
        <w:rPr>
          <w:rFonts w:ascii="Times New Roman" w:hAnsi="Times New Roman"/>
        </w:rPr>
        <w:t xml:space="preserve"> odseku 1</w:t>
      </w:r>
      <w:r w:rsidR="008C76B1" w:rsidRPr="00307126">
        <w:rPr>
          <w:rFonts w:ascii="Times New Roman" w:hAnsi="Times New Roman"/>
        </w:rPr>
        <w:t>5</w:t>
      </w:r>
      <w:r w:rsidRPr="00307126">
        <w:rPr>
          <w:rFonts w:ascii="Times New Roman" w:hAnsi="Times New Roman"/>
        </w:rPr>
        <w:t xml:space="preserve"> tohto článku VZP. Pri dopĺňaní dokumentácie na výkon </w:t>
      </w:r>
      <w:r w:rsidR="00FA48DE" w:rsidRPr="00307126">
        <w:rPr>
          <w:rFonts w:ascii="Times New Roman" w:hAnsi="Times New Roman"/>
        </w:rPr>
        <w:t xml:space="preserve">finančnej </w:t>
      </w:r>
      <w:r w:rsidRPr="00307126">
        <w:rPr>
          <w:rFonts w:ascii="Times New Roman" w:hAnsi="Times New Roman"/>
        </w:rPr>
        <w:t xml:space="preserve">kontroly platí povinnosť predkladania čestného vyhlásenia podľa tohto </w:t>
      </w:r>
      <w:r w:rsidRPr="00307126">
        <w:rPr>
          <w:rFonts w:ascii="Times New Roman" w:hAnsi="Times New Roman"/>
        </w:rPr>
        <w:lastRenderedPageBreak/>
        <w:t>odseku  rovnako.</w:t>
      </w:r>
      <w:r w:rsidR="008066A8" w:rsidRPr="00307126">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307126">
        <w:rPr>
          <w:rFonts w:ascii="Times New Roman" w:hAnsi="Times New Roman"/>
        </w:rPr>
        <w:t>ide o</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povinnosti Prijímateľom</w:t>
      </w:r>
      <w:r w:rsidR="00767928" w:rsidRPr="00307126">
        <w:rPr>
          <w:rFonts w:ascii="Times New Roman" w:hAnsi="Times New Roman"/>
        </w:rPr>
        <w:t xml:space="preserve">. </w:t>
      </w:r>
      <w:r w:rsidR="008066A8" w:rsidRPr="00307126">
        <w:rPr>
          <w:rFonts w:ascii="Times New Roman" w:hAnsi="Times New Roman"/>
        </w:rPr>
        <w:t xml:space="preserve"> </w:t>
      </w:r>
    </w:p>
    <w:p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w:t>
      </w:r>
      <w:del w:id="305" w:author="Autor">
        <w:r w:rsidRPr="00834F40">
          <w:rPr>
            <w:rFonts w:ascii="Times New Roman" w:hAnsi="Times New Roman"/>
          </w:rPr>
          <w:delText xml:space="preserve"> </w:delText>
        </w:r>
      </w:del>
      <w:r w:rsidRPr="00307126">
        <w:rPr>
          <w:rFonts w:ascii="Times New Roman" w:hAnsi="Times New Roman"/>
        </w:rPr>
        <w:t>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a výber </w:t>
      </w:r>
      <w:r w:rsidR="002C6026" w:rsidRPr="00307126">
        <w:rPr>
          <w:rFonts w:ascii="Times New Roman" w:hAnsi="Times New Roman"/>
        </w:rPr>
        <w:t xml:space="preserve">Dodávateľa </w:t>
      </w:r>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Poskytovateľa nie je dotknuté právo Poskytovateľa </w:t>
      </w:r>
      <w:r w:rsidR="00D87797" w:rsidRPr="00307126">
        <w:rPr>
          <w:rFonts w:ascii="Times New Roman" w:hAnsi="Times New Roman"/>
        </w:rPr>
        <w:t xml:space="preserve">alebo iného </w:t>
      </w:r>
      <w:r w:rsidR="00104356" w:rsidRPr="00307126">
        <w:rPr>
          <w:rFonts w:ascii="Times New Roman" w:hAnsi="Times New Roman"/>
        </w:rPr>
        <w:t xml:space="preserve">oprávneného </w:t>
      </w:r>
      <w:r w:rsidR="00D87797" w:rsidRPr="00307126">
        <w:rPr>
          <w:rFonts w:ascii="Times New Roman" w:hAnsi="Times New Roman"/>
        </w:rPr>
        <w:t xml:space="preserve">orgánu </w:t>
      </w:r>
      <w:r w:rsidRPr="00307126">
        <w:rPr>
          <w:rFonts w:ascii="Times New Roman" w:hAnsi="Times New Roman"/>
        </w:rPr>
        <w:t>na vykonanie novej kontroly</w:t>
      </w:r>
      <w:r w:rsidR="009A6C12" w:rsidRPr="00307126">
        <w:rPr>
          <w:rFonts w:ascii="Times New Roman" w:hAnsi="Times New Roman"/>
        </w:rPr>
        <w:t>/vládneho auditu</w:t>
      </w:r>
      <w:r w:rsidRPr="00307126">
        <w:rPr>
          <w:rFonts w:ascii="Times New Roman" w:hAnsi="Times New Roman"/>
        </w:rPr>
        <w:t xml:space="preserve"> počas celej doby účinnosti Zmluvy</w:t>
      </w:r>
      <w:r w:rsidR="002C6026" w:rsidRPr="00307126">
        <w:rPr>
          <w:rFonts w:ascii="Times New Roman" w:hAnsi="Times New Roman"/>
        </w:rPr>
        <w:t xml:space="preserve"> o poskytnutí NFP so zisteniami, ktoré budú vyplývať z tejto novej kontroly</w:t>
      </w:r>
      <w:r w:rsidR="009A6C12" w:rsidRPr="00307126">
        <w:rPr>
          <w:rFonts w:ascii="Times New Roman" w:hAnsi="Times New Roman"/>
        </w:rPr>
        <w:t>/vládneho auditu</w:t>
      </w:r>
      <w:r w:rsidR="002C6026" w:rsidRPr="00307126">
        <w:rPr>
          <w:rFonts w:ascii="Times New Roman" w:hAnsi="Times New Roman"/>
        </w:rPr>
        <w:t xml:space="preserve"> a ktoré môžu byť odlišné od zistení predchádzajúcich kontrol</w:t>
      </w:r>
      <w:r w:rsidRPr="00307126">
        <w:rPr>
          <w:rFonts w:ascii="Times New Roman" w:hAnsi="Times New Roman"/>
        </w:rPr>
        <w:t>. V prípade, že závery novej kontroly</w:t>
      </w:r>
      <w:ins w:id="306" w:author="Autor">
        <w:r w:rsidR="00DA752E">
          <w:rPr>
            <w:rFonts w:ascii="Times New Roman" w:hAnsi="Times New Roman"/>
          </w:rPr>
          <w:t>/auditu/overovania</w:t>
        </w:r>
      </w:ins>
      <w:r w:rsidR="00D87797" w:rsidRPr="00307126">
        <w:rPr>
          <w:rFonts w:ascii="Times New Roman" w:hAnsi="Times New Roman"/>
        </w:rPr>
        <w:t xml:space="preserve">, </w:t>
      </w:r>
      <w:r w:rsidR="00D87797" w:rsidRPr="00307126">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307126">
        <w:rPr>
          <w:rFonts w:ascii="Times New Roman" w:hAnsi="Times New Roman"/>
        </w:rPr>
        <w:t xml:space="preserve">sú odlišné od záverov predchádzajúcej kontroly, Poskytovateľ je oprávnený na základe záverov z novej kontroly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del w:id="307" w:author="Autor">
        <w:r w:rsidRPr="00834F40">
          <w:rPr>
            <w:rFonts w:ascii="Times New Roman" w:hAnsi="Times New Roman"/>
          </w:rPr>
          <w:delText xml:space="preserve"> </w:delText>
        </w:r>
      </w:del>
      <w:ins w:id="308" w:author="Autor">
        <w:r w:rsidR="0032585D" w:rsidRPr="00307126">
          <w:rPr>
            <w:rFonts w:ascii="Times New Roman" w:hAnsi="Times New Roman"/>
          </w:rPr>
          <w:t> </w:t>
        </w:r>
      </w:ins>
      <w:r w:rsidRPr="00307126">
        <w:rPr>
          <w:rFonts w:ascii="Times New Roman" w:hAnsi="Times New Roman"/>
        </w:rPr>
        <w:t>VO</w:t>
      </w:r>
      <w:r w:rsidR="0032585D" w:rsidRPr="00307126">
        <w:rPr>
          <w:rFonts w:ascii="Times New Roman" w:hAnsi="Times New Roman"/>
        </w:rPr>
        <w:t xml:space="preserve"> </w:t>
      </w:r>
      <w:del w:id="309" w:author="Autor">
        <w:r w:rsidRPr="00834F40">
          <w:rPr>
            <w:rFonts w:ascii="Times New Roman" w:hAnsi="Times New Roman"/>
          </w:rPr>
          <w:delText>nevzťahuje</w:delText>
        </w:r>
        <w:r w:rsidR="00907C72">
          <w:rPr>
            <w:rFonts w:ascii="Times New Roman" w:hAnsi="Times New Roman"/>
          </w:rPr>
          <w:delText xml:space="preserve"> </w:delText>
        </w:r>
      </w:del>
      <w:r w:rsidR="0032585D" w:rsidRPr="00307126">
        <w:rPr>
          <w:rFonts w:ascii="Times New Roman" w:hAnsi="Times New Roman"/>
        </w:rPr>
        <w:t>(alebo zákon č. 25/2006 Z. z</w:t>
      </w:r>
      <w:del w:id="310" w:author="Autor">
        <w:r w:rsidR="00907C72">
          <w:rPr>
            <w:rFonts w:ascii="Times New Roman" w:hAnsi="Times New Roman"/>
          </w:rPr>
          <w:delText>.)</w:delText>
        </w:r>
        <w:r w:rsidRPr="00834F40">
          <w:rPr>
            <w:rFonts w:ascii="Times New Roman" w:hAnsi="Times New Roman"/>
          </w:rPr>
          <w:delText>.</w:delText>
        </w:r>
      </w:del>
      <w:ins w:id="311" w:author="Autor">
        <w:r w:rsidR="0032585D" w:rsidRPr="00307126">
          <w:rPr>
            <w:rFonts w:ascii="Times New Roman" w:hAnsi="Times New Roman"/>
          </w:rPr>
          <w:t>.)</w:t>
        </w:r>
        <w:r w:rsidRPr="00307126">
          <w:rPr>
            <w:rFonts w:ascii="Times New Roman" w:hAnsi="Times New Roman"/>
          </w:rPr>
          <w:t xml:space="preserve"> nevzťahuje.</w:t>
        </w:r>
      </w:ins>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del w:id="312" w:author="Autor">
        <w:r w:rsidR="008B0FB1" w:rsidRPr="00834F40">
          <w:rPr>
            <w:rFonts w:ascii="Times New Roman" w:hAnsi="Times New Roman"/>
          </w:rPr>
          <w:delText xml:space="preserve"> </w:delText>
        </w:r>
        <w:r w:rsidR="00CF6859" w:rsidRPr="00834F40">
          <w:rPr>
            <w:rFonts w:ascii="Times New Roman" w:hAnsi="Times New Roman"/>
          </w:rPr>
          <w:delText>VO</w:delText>
        </w:r>
      </w:del>
      <w:ins w:id="313" w:author="Auto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ins>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del w:id="314" w:author="Autor">
        <w:r w:rsidR="0074609E" w:rsidRPr="00834F40">
          <w:rPr>
            <w:rFonts w:ascii="Times New Roman" w:hAnsi="Times New Roman"/>
          </w:rPr>
          <w:delText xml:space="preserve"> </w:delText>
        </w:r>
      </w:del>
      <w:ins w:id="315" w:author="Autor">
        <w:r w:rsidR="0032585D" w:rsidRPr="00307126">
          <w:rPr>
            <w:rFonts w:ascii="Times New Roman" w:hAnsi="Times New Roman"/>
          </w:rPr>
          <w:t> </w:t>
        </w:r>
      </w:ins>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 legislatívy EÚ k problematike </w:t>
      </w:r>
      <w:r w:rsidR="00CF6859" w:rsidRPr="00307126">
        <w:rPr>
          <w:rFonts w:ascii="Times New Roman" w:hAnsi="Times New Roman"/>
        </w:rPr>
        <w:t>VO</w:t>
      </w:r>
      <w:r w:rsidR="008B0FB1" w:rsidRPr="00307126">
        <w:rPr>
          <w:rFonts w:ascii="Times New Roman" w:hAnsi="Times New Roman"/>
        </w:rPr>
        <w:t xml:space="preserve"> alebo </w:t>
      </w:r>
      <w:ins w:id="316" w:author="Autor">
        <w:r w:rsidR="00A9709B" w:rsidRPr="00307126">
          <w:rPr>
            <w:rFonts w:ascii="Times New Roman" w:hAnsi="Times New Roman"/>
          </w:rPr>
          <w:t xml:space="preserve"> </w:t>
        </w:r>
      </w:ins>
      <w:r w:rsidR="008B0FB1" w:rsidRPr="00307126">
        <w:rPr>
          <w:rFonts w:ascii="Times New Roman" w:hAnsi="Times New Roman"/>
        </w:rPr>
        <w:t xml:space="preserve">z </w:t>
      </w:r>
      <w:commentRangeStart w:id="317"/>
      <w:r w:rsidR="008B0FB1" w:rsidRPr="00307126">
        <w:rPr>
          <w:rFonts w:ascii="Times New Roman" w:hAnsi="Times New Roman"/>
        </w:rPr>
        <w:t>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proofErr w:type="spellStart"/>
      <w:r w:rsidR="008B0FB1" w:rsidRPr="00307126">
        <w:rPr>
          <w:rFonts w:ascii="Times New Roman" w:hAnsi="Times New Roman"/>
        </w:rPr>
        <w:t>practice</w:t>
      </w:r>
      <w:proofErr w:type="spellEnd"/>
      <w:ins w:id="318" w:author="Autor">
        <w:r w:rsidR="008B0FB1" w:rsidRPr="00307126">
          <w:rPr>
            <w:rFonts w:ascii="Times New Roman" w:hAnsi="Times New Roman"/>
          </w:rPr>
          <w:t xml:space="preserve">) </w:t>
        </w:r>
      </w:ins>
      <w:commentRangeEnd w:id="317"/>
      <w:r w:rsidR="005E4601" w:rsidRPr="00307126">
        <w:rPr>
          <w:rStyle w:val="Odkaznakomentr"/>
          <w:rFonts w:ascii="Times New Roman" w:eastAsia="Times New Roman" w:hAnsi="Times New Roman"/>
          <w:sz w:val="22"/>
          <w:szCs w:val="22"/>
        </w:rPr>
        <w:commentReference w:id="317"/>
      </w:r>
      <w:del w:id="319" w:author="Autor">
        <w:r w:rsidR="008B0FB1" w:rsidRPr="00834F40">
          <w:rPr>
            <w:rFonts w:ascii="Times New Roman" w:hAnsi="Times New Roman"/>
          </w:rPr>
          <w:delText xml:space="preserve">) </w:delText>
        </w:r>
      </w:del>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del w:id="320" w:author="Autor">
        <w:r w:rsidR="0074609E" w:rsidRPr="00834F40">
          <w:rPr>
            <w:rFonts w:ascii="Times New Roman" w:hAnsi="Times New Roman"/>
          </w:rPr>
          <w:delText>je povinný</w:delText>
        </w:r>
      </w:del>
      <w:ins w:id="321" w:author="Autor">
        <w:r w:rsidR="00FB2E45" w:rsidRPr="00DA752E">
          <w:rPr>
            <w:rFonts w:ascii="Times New Roman" w:hAnsi="Times New Roman"/>
          </w:rPr>
          <w:t>sa zaväzuje</w:t>
        </w:r>
      </w:ins>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del w:id="322" w:author="Autor">
        <w:r w:rsidR="00620358" w:rsidRPr="00834F40">
          <w:rPr>
            <w:rFonts w:ascii="Times New Roman" w:hAnsi="Times New Roman"/>
          </w:rPr>
          <w:delText>a to</w:delText>
        </w:r>
      </w:del>
      <w:ins w:id="323" w:author="Autor">
        <w:r w:rsidR="00DA752E" w:rsidRPr="00A46F82">
          <w:rPr>
            <w:rFonts w:ascii="Times New Roman" w:hAnsi="Times New Roman"/>
          </w:rPr>
          <w:t>pri uplatnení postupu podľa § 41 alebo 41a zákona o príspevku z EŠIF alebo</w:t>
        </w:r>
      </w:ins>
      <w:r w:rsidR="00DA752E" w:rsidRPr="00A46F82">
        <w:rPr>
          <w:rFonts w:ascii="Times New Roman" w:hAnsi="Times New Roman"/>
        </w:rPr>
        <w:t xml:space="preserve"> </w:t>
      </w:r>
      <w:r w:rsidR="00620358" w:rsidRPr="00DA752E">
        <w:rPr>
          <w:rFonts w:ascii="Times New Roman" w:hAnsi="Times New Roman"/>
        </w:rPr>
        <w:t>aj v prípade,</w:t>
      </w:r>
      <w:r w:rsidR="0074609E" w:rsidRPr="00DA752E">
        <w:rPr>
          <w:rFonts w:ascii="Times New Roman" w:hAnsi="Times New Roman"/>
        </w:rPr>
        <w:t xml:space="preserve"> ak nedôjde k aplikácii postupu podľa §</w:t>
      </w:r>
      <w:r w:rsidR="00F55951" w:rsidRPr="00DA752E">
        <w:rPr>
          <w:rFonts w:ascii="Times New Roman" w:hAnsi="Times New Roman"/>
        </w:rPr>
        <w:t xml:space="preserve"> </w:t>
      </w:r>
      <w:r w:rsidR="0074609E" w:rsidRPr="00DA752E">
        <w:rPr>
          <w:rFonts w:ascii="Times New Roman" w:hAnsi="Times New Roman"/>
        </w:rPr>
        <w:t>41</w:t>
      </w:r>
      <w:r w:rsidR="00AF1574" w:rsidRPr="00DA752E">
        <w:rPr>
          <w:rFonts w:ascii="Times New Roman" w:hAnsi="Times New Roman"/>
        </w:rPr>
        <w:t xml:space="preserve"> alebo 41a</w:t>
      </w:r>
      <w:r w:rsidR="0074609E" w:rsidRPr="00DA752E">
        <w:rPr>
          <w:rFonts w:ascii="Times New Roman" w:hAnsi="Times New Roman"/>
        </w:rPr>
        <w:t xml:space="preserve"> </w:t>
      </w:r>
      <w:r w:rsidR="00F55951" w:rsidRPr="00DA752E">
        <w:rPr>
          <w:rFonts w:ascii="Times New Roman" w:hAnsi="Times New Roman"/>
        </w:rPr>
        <w:t>z</w:t>
      </w:r>
      <w:r w:rsidR="0074609E" w:rsidRPr="00DA752E">
        <w:rPr>
          <w:rFonts w:ascii="Times New Roman" w:hAnsi="Times New Roman"/>
        </w:rPr>
        <w:t>ákona o príspevku z EŠIF</w:t>
      </w:r>
      <w:r w:rsidR="008B0FB1" w:rsidRPr="00DA752E">
        <w:rPr>
          <w:rFonts w:ascii="Times New Roman" w:hAnsi="Times New Roman"/>
        </w:rPr>
        <w:t>.</w:t>
      </w:r>
      <w:ins w:id="324" w:author="Autor">
        <w:r w:rsidR="00FB2E45" w:rsidRPr="00DA752E">
          <w:rPr>
            <w:rFonts w:ascii="Times New Roman" w:hAnsi="Times New Roman"/>
          </w:rPr>
          <w:t xml:space="preserve"> </w:t>
        </w:r>
        <w:r w:rsidR="00DA752E" w:rsidRPr="00DA752E">
          <w:rPr>
            <w:rFonts w:ascii="Times New Roman" w:hAnsi="Times New Roman"/>
          </w:rPr>
          <w: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w:t>
        </w:r>
        <w:r w:rsidR="00DA752E">
          <w:rPr>
            <w:rFonts w:ascii="Times New Roman" w:hAnsi="Times New Roman"/>
          </w:rPr>
          <w:t> </w:t>
        </w:r>
        <w:r w:rsidR="00DA752E" w:rsidRPr="00DA752E">
          <w:rPr>
            <w:rFonts w:ascii="Times New Roman" w:hAnsi="Times New Roman"/>
          </w:rPr>
          <w:t>odstránenie nedostatku.</w:t>
        </w:r>
        <w:r w:rsidR="00FB2E45" w:rsidRPr="00DA752E">
          <w:rPr>
            <w:rFonts w:ascii="Times New Roman" w:hAnsi="Times New Roman"/>
          </w:rPr>
          <w:t xml:space="preserve"> </w:t>
        </w:r>
      </w:ins>
    </w:p>
    <w:p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 xml:space="preserve">obstarávania služieb, tovarov a stavebných prác na výkon kontroly podľa kapitoly 3.3.7 Kontrola verejného obstarávania </w:t>
      </w:r>
      <w:r w:rsidRPr="00307126">
        <w:rPr>
          <w:rFonts w:ascii="Times New Roman" w:hAnsi="Times New Roman"/>
        </w:rPr>
        <w:lastRenderedPageBreak/>
        <w:t>Systému riadenia EŠIF a v prípade postupov pri obstaraní zákazky, na ktorú sa zákon o</w:t>
      </w:r>
      <w:del w:id="325" w:author="Autor">
        <w:r w:rsidRPr="00834F40">
          <w:rPr>
            <w:rFonts w:ascii="Times New Roman" w:hAnsi="Times New Roman"/>
          </w:rPr>
          <w:delText xml:space="preserve"> </w:delText>
        </w:r>
      </w:del>
      <w:ins w:id="326" w:author="Autor">
        <w:r w:rsidR="00647610" w:rsidRPr="00307126">
          <w:rPr>
            <w:rFonts w:ascii="Times New Roman" w:hAnsi="Times New Roman"/>
          </w:rPr>
          <w:t> </w:t>
        </w:r>
      </w:ins>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w:t>
      </w:r>
      <w:del w:id="327" w:author="Autor">
        <w:r w:rsidR="00245B00">
          <w:rPr>
            <w:rFonts w:ascii="Times New Roman" w:hAnsi="Times New Roman"/>
          </w:rPr>
          <w:delText xml:space="preserve"> </w:delText>
        </w:r>
      </w:del>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 2014+ je definovaný v príslušnej príručke pre prijímateľa, ktorú vydáva RO</w:t>
      </w:r>
      <w:r w:rsidR="00CF6859" w:rsidRPr="00834F40">
        <w:rPr>
          <w:rFonts w:ascii="Times New Roman" w:hAnsi="Times New Roman"/>
        </w:rPr>
        <w:t xml:space="preserve">. </w:t>
      </w:r>
    </w:p>
    <w:p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 xml:space="preserve">Prvú </w:t>
      </w:r>
      <w:proofErr w:type="spellStart"/>
      <w:r w:rsidRPr="00307126">
        <w:rPr>
          <w:sz w:val="22"/>
          <w:szCs w:val="22"/>
        </w:rPr>
        <w:t>e</w:t>
      </w:r>
      <w:r w:rsidR="003C0F18" w:rsidRPr="00307126">
        <w:rPr>
          <w:sz w:val="22"/>
          <w:szCs w:val="22"/>
        </w:rPr>
        <w:t>x-ante</w:t>
      </w:r>
      <w:proofErr w:type="spellEnd"/>
      <w:r w:rsidR="003C0F18" w:rsidRPr="00307126">
        <w:rPr>
          <w:sz w:val="22"/>
          <w:szCs w:val="22"/>
        </w:rPr>
        <w:t xml:space="preserve"> kontrolu pred vyhlásením </w:t>
      </w:r>
      <w:r w:rsidR="00CF6859" w:rsidRPr="00307126">
        <w:rPr>
          <w:sz w:val="22"/>
          <w:szCs w:val="22"/>
        </w:rPr>
        <w:t>VO</w:t>
      </w:r>
      <w:r w:rsidR="003C0F18" w:rsidRPr="00307126">
        <w:rPr>
          <w:sz w:val="22"/>
          <w:szCs w:val="22"/>
        </w:rPr>
        <w:t>,</w:t>
      </w:r>
    </w:p>
    <w:p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 xml:space="preserve">Druhú </w:t>
      </w:r>
      <w:proofErr w:type="spellStart"/>
      <w:r w:rsidRPr="00307126">
        <w:rPr>
          <w:sz w:val="22"/>
          <w:szCs w:val="22"/>
        </w:rPr>
        <w:t>e</w:t>
      </w:r>
      <w:r w:rsidR="003C0F18" w:rsidRPr="00307126">
        <w:rPr>
          <w:sz w:val="22"/>
          <w:szCs w:val="22"/>
        </w:rPr>
        <w:t>x-ante</w:t>
      </w:r>
      <w:proofErr w:type="spellEnd"/>
      <w:r w:rsidR="003C0F18" w:rsidRPr="00307126">
        <w:rPr>
          <w:sz w:val="22"/>
          <w:szCs w:val="22"/>
        </w:rPr>
        <w:t xml:space="preserve"> kontrolu pred podpisom zmluvy s úspešným uchádzačom,</w:t>
      </w:r>
    </w:p>
    <w:p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 xml:space="preserve">Štandardnú alebo následnú </w:t>
      </w:r>
      <w:proofErr w:type="spellStart"/>
      <w:r w:rsidRPr="00307126">
        <w:rPr>
          <w:sz w:val="22"/>
          <w:szCs w:val="22"/>
        </w:rPr>
        <w:t>e</w:t>
      </w:r>
      <w:r w:rsidR="003C0F18" w:rsidRPr="00307126">
        <w:rPr>
          <w:sz w:val="22"/>
          <w:szCs w:val="22"/>
        </w:rPr>
        <w:t>x-post</w:t>
      </w:r>
      <w:proofErr w:type="spellEnd"/>
      <w:r w:rsidR="003C0F18" w:rsidRPr="00307126">
        <w:rPr>
          <w:sz w:val="22"/>
          <w:szCs w:val="22"/>
        </w:rPr>
        <w:t xml:space="preserve"> </w:t>
      </w:r>
      <w:del w:id="328" w:author="Autor">
        <w:r w:rsidR="003C0F18" w:rsidRPr="00834F40">
          <w:rPr>
            <w:sz w:val="22"/>
            <w:szCs w:val="22"/>
          </w:rPr>
          <w:delText xml:space="preserve"> </w:delText>
        </w:r>
      </w:del>
      <w:r w:rsidR="003C0F18" w:rsidRPr="00307126">
        <w:rPr>
          <w:sz w:val="22"/>
          <w:szCs w:val="22"/>
        </w:rPr>
        <w:t>kontrolu,</w:t>
      </w:r>
    </w:p>
    <w:p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del w:id="329" w:author="Autor">
        <w:r w:rsidR="00BB3E00" w:rsidRPr="00834F40">
          <w:rPr>
            <w:sz w:val="22"/>
            <w:szCs w:val="22"/>
          </w:rPr>
          <w:delText xml:space="preserve"> alebo dodávateľom</w:delText>
        </w:r>
      </w:del>
      <w:r w:rsidRPr="00307126">
        <w:rPr>
          <w:sz w:val="22"/>
          <w:szCs w:val="22"/>
        </w:rPr>
        <w:t>.</w:t>
      </w:r>
    </w:p>
    <w:p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del w:id="330" w:author="Autor">
        <w:r w:rsidR="00F44982">
          <w:rPr>
            <w:rFonts w:ascii="Times New Roman" w:hAnsi="Times New Roman"/>
          </w:rPr>
          <w:delText>č.</w:delText>
        </w:r>
      </w:del>
      <w:ins w:id="331" w:author="Autor">
        <w:r w:rsidR="00A9709B" w:rsidRPr="00307126">
          <w:rPr>
            <w:rFonts w:ascii="Times New Roman" w:hAnsi="Times New Roman"/>
          </w:rPr>
          <w:t xml:space="preserve">                  </w:t>
        </w:r>
        <w:r w:rsidRPr="00307126">
          <w:rPr>
            <w:rFonts w:ascii="Times New Roman" w:hAnsi="Times New Roman"/>
          </w:rPr>
          <w:t>č.</w:t>
        </w:r>
      </w:ins>
      <w:r w:rsidRPr="00307126">
        <w:rPr>
          <w:rFonts w:ascii="Times New Roman" w:hAnsi="Times New Roman"/>
        </w:rPr>
        <w:t xml:space="preserve">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 xml:space="preserve">Štandardnú </w:t>
      </w:r>
      <w:proofErr w:type="spellStart"/>
      <w:r w:rsidRPr="00307126">
        <w:rPr>
          <w:sz w:val="22"/>
          <w:szCs w:val="22"/>
        </w:rPr>
        <w:t>e</w:t>
      </w:r>
      <w:r w:rsidR="003C0F18" w:rsidRPr="00307126">
        <w:rPr>
          <w:sz w:val="22"/>
          <w:szCs w:val="22"/>
        </w:rPr>
        <w:t>x-post</w:t>
      </w:r>
      <w:proofErr w:type="spellEnd"/>
      <w:r w:rsidR="003C0F18" w:rsidRPr="00307126">
        <w:rPr>
          <w:sz w:val="22"/>
          <w:szCs w:val="22"/>
        </w:rPr>
        <w:t xml:space="preserve"> kontrolu,</w:t>
      </w:r>
    </w:p>
    <w:p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w:t>
      </w:r>
      <w:proofErr w:type="spellStart"/>
      <w:r w:rsidR="003B4088" w:rsidRPr="00307126">
        <w:rPr>
          <w:rFonts w:ascii="Times New Roman" w:hAnsi="Times New Roman"/>
        </w:rPr>
        <w:t>ex-ante</w:t>
      </w:r>
      <w:proofErr w:type="spellEnd"/>
      <w:r w:rsidR="003B4088" w:rsidRPr="00307126">
        <w:rPr>
          <w:rFonts w:ascii="Times New Roman" w:hAnsi="Times New Roman"/>
        </w:rPr>
        <w:t xml:space="preserv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w:t>
      </w:r>
      <w:r w:rsidR="00932614" w:rsidRPr="00307126">
        <w:rPr>
          <w:rFonts w:ascii="Times New Roman" w:hAnsi="Times New Roman"/>
        </w:rPr>
        <w:t>Ak prijímateľ 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302013" w:rsidRPr="00307126">
        <w:rPr>
          <w:rFonts w:ascii="Times New Roman" w:hAnsi="Times New Roman"/>
        </w:rPr>
        <w:t>poskytovateľ</w:t>
      </w:r>
      <w:r w:rsidR="00932614" w:rsidRPr="00307126">
        <w:rPr>
          <w:rFonts w:ascii="Times New Roman" w:hAnsi="Times New Roman"/>
        </w:rPr>
        <w:t xml:space="preserve"> vyhodnotiť ako podstatné porušenie </w:t>
      </w:r>
      <w:del w:id="332" w:author="Autor">
        <w:r w:rsidR="00081ED9">
          <w:rPr>
            <w:rFonts w:ascii="Times New Roman" w:hAnsi="Times New Roman"/>
          </w:rPr>
          <w:delText>Z</w:delText>
        </w:r>
        <w:r w:rsidR="00F44982" w:rsidRPr="00932614">
          <w:rPr>
            <w:rFonts w:ascii="Times New Roman" w:hAnsi="Times New Roman"/>
          </w:rPr>
          <w:delText>mluvy</w:delText>
        </w:r>
      </w:del>
      <w:ins w:id="333" w:author="Autor">
        <w:r w:rsidR="00932614" w:rsidRPr="00307126">
          <w:rPr>
            <w:rFonts w:ascii="Times New Roman" w:hAnsi="Times New Roman"/>
          </w:rPr>
          <w:t>zmluvy</w:t>
        </w:r>
      </w:ins>
      <w:r w:rsidR="00932614" w:rsidRPr="00307126">
        <w:rPr>
          <w:rFonts w:ascii="Times New Roman" w:hAnsi="Times New Roman"/>
        </w:rPr>
        <w:t xml:space="preserve"> o</w:t>
      </w:r>
      <w:r w:rsidR="00081ED9">
        <w:rPr>
          <w:rFonts w:ascii="Times New Roman" w:hAnsi="Times New Roman"/>
        </w:rPr>
        <w:t> poskytnutí</w:t>
      </w:r>
      <w:r w:rsidR="00932614" w:rsidRPr="00307126">
        <w:rPr>
          <w:rFonts w:ascii="Times New Roman" w:hAnsi="Times New Roman"/>
        </w:rPr>
        <w:t xml:space="preserve"> NFP.</w:t>
      </w:r>
    </w:p>
    <w:p w:rsidR="003C0F18" w:rsidRPr="00307126" w:rsidRDefault="003C0F18" w:rsidP="00A13E18">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307126">
        <w:rPr>
          <w:rFonts w:ascii="Times New Roman" w:hAnsi="Times New Roman"/>
        </w:rPr>
        <w:t>finančnej</w:t>
      </w:r>
      <w:r w:rsidRPr="00307126">
        <w:rPr>
          <w:rFonts w:ascii="Times New Roman" w:hAnsi="Times New Roman"/>
        </w:rPr>
        <w:t xml:space="preserve"> kontroly prerušuje. </w:t>
      </w:r>
      <w:r w:rsidR="00B35F66" w:rsidRPr="00307126">
        <w:rPr>
          <w:rFonts w:ascii="Times New Roman" w:hAnsi="Times New Roman"/>
        </w:rPr>
        <w:t xml:space="preserve">Prerušenie lehoty na výkon finančnej kontroly trvá, až kým nepominú prekážky, pre ktoré sa finančná kontrola prerušila. </w:t>
      </w:r>
      <w:r w:rsidR="00B26CB7" w:rsidRPr="00307126">
        <w:rPr>
          <w:rFonts w:ascii="Times New Roman" w:hAnsi="Times New Roman"/>
        </w:rPr>
        <w:t xml:space="preserve">Lehota na výkon </w:t>
      </w:r>
      <w:r w:rsidR="00FA48DE" w:rsidRPr="00307126">
        <w:rPr>
          <w:rFonts w:ascii="Times New Roman" w:hAnsi="Times New Roman"/>
        </w:rPr>
        <w:t>finančnej</w:t>
      </w:r>
      <w:r w:rsidR="00B26CB7" w:rsidRPr="00307126">
        <w:rPr>
          <w:rFonts w:ascii="Times New Roman" w:hAnsi="Times New Roman"/>
        </w:rPr>
        <w:t xml:space="preserve"> kontroly </w:t>
      </w:r>
      <w:r w:rsidR="00AE0666" w:rsidRPr="00307126">
        <w:rPr>
          <w:rFonts w:ascii="Times New Roman" w:hAnsi="Times New Roman"/>
        </w:rPr>
        <w:t>sa prerušuje</w:t>
      </w:r>
      <w:r w:rsidR="00FA2255" w:rsidRPr="00307126">
        <w:rPr>
          <w:rFonts w:ascii="Times New Roman" w:hAnsi="Times New Roman"/>
        </w:rPr>
        <w:t xml:space="preserve"> </w:t>
      </w:r>
      <w:r w:rsidR="00B26CB7" w:rsidRPr="00307126">
        <w:rPr>
          <w:rFonts w:ascii="Times New Roman" w:hAnsi="Times New Roman"/>
        </w:rPr>
        <w:t>dňom odoslania výzvy Prijímateľovi</w:t>
      </w:r>
      <w:r w:rsidR="00AE0666" w:rsidRPr="00307126">
        <w:rPr>
          <w:rFonts w:ascii="Times New Roman" w:hAnsi="Times New Roman"/>
        </w:rPr>
        <w:t>.</w:t>
      </w:r>
      <w:r w:rsidR="00B26CB7" w:rsidRPr="00307126">
        <w:rPr>
          <w:rFonts w:ascii="Times New Roman" w:hAnsi="Times New Roman"/>
        </w:rPr>
        <w:t xml:space="preserve"> </w:t>
      </w:r>
      <w:r w:rsidR="00A13E18" w:rsidRPr="00307126">
        <w:rPr>
          <w:rFonts w:ascii="Times New Roman" w:hAnsi="Times New Roman"/>
        </w:rPr>
        <w:t xml:space="preserve">Dňom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del w:id="334" w:author="Autor">
        <w:r w:rsidRPr="00834F40">
          <w:rPr>
            <w:rFonts w:ascii="Times New Roman" w:hAnsi="Times New Roman"/>
          </w:rPr>
          <w:delText xml:space="preserve"> </w:delText>
        </w:r>
      </w:del>
      <w:ins w:id="335" w:author="Autor">
        <w:r w:rsidR="003809CF" w:rsidRPr="00307126">
          <w:rPr>
            <w:rFonts w:ascii="Times New Roman" w:hAnsi="Times New Roman"/>
          </w:rPr>
          <w:t> </w:t>
        </w:r>
      </w:ins>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336"/>
      <w:r w:rsidRPr="00307126">
        <w:rPr>
          <w:rFonts w:ascii="Times New Roman" w:hAnsi="Times New Roman"/>
        </w:rPr>
        <w:t>iných nevyhnutných úkonov</w:t>
      </w:r>
      <w:ins w:id="337" w:author="Autor">
        <w:r w:rsidRPr="00307126">
          <w:rPr>
            <w:rFonts w:ascii="Times New Roman" w:hAnsi="Times New Roman"/>
          </w:rPr>
          <w:t xml:space="preserve"> </w:t>
        </w:r>
      </w:ins>
      <w:commentRangeEnd w:id="336"/>
      <w:r w:rsidR="000E1967" w:rsidRPr="00307126">
        <w:rPr>
          <w:rStyle w:val="Odkaznakomentr"/>
          <w:rFonts w:ascii="Times New Roman" w:eastAsia="Times New Roman" w:hAnsi="Times New Roman"/>
          <w:sz w:val="22"/>
          <w:szCs w:val="22"/>
        </w:rPr>
        <w:commentReference w:id="336"/>
      </w:r>
      <w:del w:id="338" w:author="Autor">
        <w:r w:rsidRPr="00834F40">
          <w:rPr>
            <w:rFonts w:ascii="Times New Roman" w:hAnsi="Times New Roman"/>
          </w:rPr>
          <w:delText xml:space="preserve"> </w:delText>
        </w:r>
      </w:del>
      <w:r w:rsidRPr="00307126">
        <w:rPr>
          <w:rFonts w:ascii="Times New Roman" w:hAnsi="Times New Roman"/>
        </w:rPr>
        <w:t xml:space="preserve">súvisiacich s výkonom kontroly z vlastného podnetu prerušiť výkon </w:t>
      </w:r>
      <w:ins w:id="339" w:author="Autor">
        <w:r w:rsidR="00A13E18" w:rsidRPr="00307126">
          <w:rPr>
            <w:rFonts w:ascii="Times New Roman" w:hAnsi="Times New Roman"/>
          </w:rPr>
          <w:t xml:space="preserve"> </w:t>
        </w:r>
      </w:ins>
      <w:r w:rsidR="00E90C9E" w:rsidRPr="00307126">
        <w:rPr>
          <w:rFonts w:ascii="Times New Roman" w:hAnsi="Times New Roman"/>
        </w:rPr>
        <w:t xml:space="preserve">finančnej </w:t>
      </w:r>
      <w:r w:rsidRPr="00307126">
        <w:rPr>
          <w:rFonts w:ascii="Times New Roman" w:hAnsi="Times New Roman"/>
        </w:rPr>
        <w:t xml:space="preserve">kontroly podľa odseku </w:t>
      </w:r>
      <w:r w:rsidR="00C04BB7" w:rsidRPr="00307126">
        <w:rPr>
          <w:rFonts w:ascii="Times New Roman" w:hAnsi="Times New Roman"/>
        </w:rPr>
        <w:t>10 v spojení s odsekom 11</w:t>
      </w:r>
      <w:r w:rsidR="00205326" w:rsidRPr="00307126">
        <w:rPr>
          <w:rFonts w:ascii="Times New Roman" w:hAnsi="Times New Roman"/>
        </w:rPr>
        <w:t xml:space="preserve">, pričom od tohto momentu lehota na jej </w:t>
      </w:r>
      <w:r w:rsidR="00205326" w:rsidRPr="00307126">
        <w:rPr>
          <w:rFonts w:ascii="Times New Roman" w:hAnsi="Times New Roman"/>
        </w:rPr>
        <w:lastRenderedPageBreak/>
        <w:t>výkon prestane plynúť</w:t>
      </w:r>
      <w:r w:rsidRPr="00307126">
        <w:rPr>
          <w:rFonts w:ascii="Times New Roman" w:hAnsi="Times New Roman"/>
        </w:rPr>
        <w:t>. Poskytovateľ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proofErr w:type="spellStart"/>
      <w:r w:rsidR="00BF38FB" w:rsidRPr="00307126">
        <w:rPr>
          <w:rFonts w:ascii="Times New Roman" w:hAnsi="Times New Roman"/>
        </w:rPr>
        <w:t>vo</w:t>
      </w:r>
      <w:proofErr w:type="spellEnd"/>
      <w:r w:rsidR="00BF38FB" w:rsidRPr="00307126">
        <w:rPr>
          <w:rFonts w:ascii="Times New Roman" w:hAnsi="Times New Roman"/>
        </w:rPr>
        <w:t xml:space="preserve">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 obstarávania služieb, tovarov a stavebných prác  do financovania v plnej výške,</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w:t>
      </w:r>
      <w:proofErr w:type="spellStart"/>
      <w:r w:rsidRPr="00307126">
        <w:rPr>
          <w:sz w:val="22"/>
          <w:szCs w:val="22"/>
        </w:rPr>
        <w:t>ex-ante</w:t>
      </w:r>
      <w:proofErr w:type="spellEnd"/>
      <w:r w:rsidRPr="00307126">
        <w:rPr>
          <w:sz w:val="22"/>
          <w:szCs w:val="22"/>
        </w:rPr>
        <w:t xml:space="preserve"> finančná oprava),</w:t>
      </w:r>
    </w:p>
    <w:p w:rsidR="003C0F18" w:rsidRPr="00307126" w:rsidRDefault="003C0F18" w:rsidP="006C26E2">
      <w:pPr>
        <w:pStyle w:val="Odsekzoznamu"/>
        <w:numPr>
          <w:ilvl w:val="0"/>
          <w:numId w:val="27"/>
        </w:numPr>
        <w:spacing w:before="120" w:line="264" w:lineRule="auto"/>
        <w:jc w:val="both"/>
        <w:rPr>
          <w:sz w:val="22"/>
          <w:szCs w:val="22"/>
        </w:rPr>
      </w:pPr>
      <w:del w:id="340" w:author="Autor">
        <w:r w:rsidRPr="00834F40">
          <w:rPr>
            <w:sz w:val="22"/>
            <w:szCs w:val="22"/>
          </w:rPr>
          <w:delText xml:space="preserve"> </w:delText>
        </w:r>
      </w:del>
      <w:r w:rsidRPr="00307126">
        <w:rPr>
          <w:sz w:val="22"/>
          <w:szCs w:val="22"/>
        </w:rPr>
        <w:t>Udeliť finančnú opravu na výdavky vzniknuté z obstarávania služieb, tovarov a stavebných prác</w:t>
      </w:r>
      <w:del w:id="341" w:author="Autor">
        <w:r w:rsidRPr="00834F40">
          <w:rPr>
            <w:sz w:val="22"/>
            <w:szCs w:val="22"/>
          </w:rPr>
          <w:delText xml:space="preserve"> </w:delText>
        </w:r>
      </w:del>
      <w:r w:rsidRPr="00307126">
        <w:rPr>
          <w:sz w:val="22"/>
          <w:szCs w:val="22"/>
        </w:rPr>
        <w:t xml:space="preserve"> po tom, ako boli tieto výdavky uhradené zo strany Poskytovateľa Prijímateľovi (</w:t>
      </w:r>
      <w:proofErr w:type="spellStart"/>
      <w:r w:rsidRPr="00307126">
        <w:rPr>
          <w:sz w:val="22"/>
          <w:szCs w:val="22"/>
        </w:rPr>
        <w:t>ex-post</w:t>
      </w:r>
      <w:proofErr w:type="spellEnd"/>
      <w:r w:rsidRPr="00307126">
        <w:rPr>
          <w:sz w:val="22"/>
          <w:szCs w:val="22"/>
        </w:rPr>
        <w:t xml:space="preserve">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del w:id="342" w:author="Autor">
        <w:r w:rsidRPr="00834F40">
          <w:rPr>
            <w:sz w:val="22"/>
            <w:szCs w:val="22"/>
          </w:rPr>
          <w:delText>článkom10</w:delText>
        </w:r>
      </w:del>
      <w:ins w:id="343" w:author="Autor">
        <w:r w:rsidRPr="00307126">
          <w:rPr>
            <w:sz w:val="22"/>
            <w:szCs w:val="22"/>
          </w:rPr>
          <w:t>článkom</w:t>
        </w:r>
        <w:r w:rsidR="004C1D6D" w:rsidRPr="00307126">
          <w:rPr>
            <w:sz w:val="22"/>
            <w:szCs w:val="22"/>
          </w:rPr>
          <w:t xml:space="preserve"> </w:t>
        </w:r>
        <w:r w:rsidRPr="00307126">
          <w:rPr>
            <w:sz w:val="22"/>
            <w:szCs w:val="22"/>
          </w:rPr>
          <w:t>10</w:t>
        </w:r>
      </w:ins>
      <w:r w:rsidRPr="00307126">
        <w:rPr>
          <w:sz w:val="22"/>
          <w:szCs w:val="22"/>
        </w:rPr>
        <w:t xml:space="preserve"> VZP</w:t>
      </w:r>
      <w:r w:rsidR="002707A0" w:rsidRPr="00307126">
        <w:rPr>
          <w:sz w:val="22"/>
          <w:szCs w:val="22"/>
        </w:rPr>
        <w:t>,</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w:t>
      </w:r>
      <w:proofErr w:type="spellStart"/>
      <w:r w:rsidRPr="00307126">
        <w:rPr>
          <w:sz w:val="22"/>
          <w:szCs w:val="22"/>
        </w:rPr>
        <w:t>ex-post</w:t>
      </w:r>
      <w:proofErr w:type="spellEnd"/>
      <w:r w:rsidRPr="00307126">
        <w:rPr>
          <w:sz w:val="22"/>
          <w:szCs w:val="22"/>
        </w:rPr>
        <w:t xml:space="preserve">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neoboznámi Prijímateľa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alebo k predĺženiu lehoty</w:t>
      </w:r>
      <w:r w:rsidRPr="00307126">
        <w:rPr>
          <w:rFonts w:ascii="Times New Roman" w:hAnsi="Times New Roman"/>
        </w:rPr>
        <w:t xml:space="preserve">), Prijímateľ nie je oprávnený uzatvoriť zmluvu s úspešným uchádzačom ani vykonať iný úkon, ktorého podmienkou je vykonanie </w:t>
      </w:r>
      <w:r w:rsidR="00EB3791" w:rsidRPr="00307126">
        <w:rPr>
          <w:rFonts w:ascii="Times New Roman" w:hAnsi="Times New Roman"/>
        </w:rPr>
        <w:t xml:space="preserve">a ukončenie </w:t>
      </w:r>
      <w:r w:rsidR="00FA48DE" w:rsidRPr="00307126">
        <w:rPr>
          <w:rFonts w:ascii="Times New Roman" w:hAnsi="Times New Roman"/>
        </w:rPr>
        <w:t>finančnej</w:t>
      </w:r>
      <w:r w:rsidRPr="00307126">
        <w:rPr>
          <w:rFonts w:ascii="Times New Roman" w:hAnsi="Times New Roman"/>
        </w:rPr>
        <w:t xml:space="preserve"> kontroly</w:t>
      </w:r>
      <w:r w:rsidR="00311B94" w:rsidRPr="00307126">
        <w:rPr>
          <w:rFonts w:ascii="Times New Roman" w:hAnsi="Times New Roman"/>
        </w:rPr>
        <w:t xml:space="preserve"> </w:t>
      </w:r>
      <w:del w:id="344" w:author="Autor">
        <w:r w:rsidRPr="00834F40">
          <w:rPr>
            <w:rFonts w:ascii="Times New Roman" w:hAnsi="Times New Roman"/>
          </w:rPr>
          <w:delText xml:space="preserve"> </w:delText>
        </w:r>
      </w:del>
      <w:r w:rsidR="00311B94" w:rsidRPr="00307126">
        <w:rPr>
          <w:rFonts w:ascii="Times New Roman" w:hAnsi="Times New Roman"/>
        </w:rPr>
        <w:t>Poskytovateľom</w:t>
      </w:r>
      <w:r w:rsidR="00EB3791" w:rsidRPr="00307126">
        <w:rPr>
          <w:rFonts w:ascii="Times New Roman" w:hAnsi="Times New Roman"/>
        </w:rPr>
        <w:t>.</w:t>
      </w:r>
      <w:r w:rsidRPr="00307126">
        <w:rPr>
          <w:rFonts w:ascii="Times New Roman" w:hAnsi="Times New Roman"/>
        </w:rPr>
        <w:t xml:space="preserve"> Uzatvorenie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 xml:space="preserve">o poskytnutí NFP </w:t>
      </w:r>
      <w:r w:rsidRPr="00307126">
        <w:rPr>
          <w:rFonts w:ascii="Times New Roman" w:hAnsi="Times New Roman"/>
        </w:rPr>
        <w:t xml:space="preserve">a uvedené má rovnako vplyv aj na oprávnenosť Poskytovateľa určiť </w:t>
      </w:r>
      <w:proofErr w:type="spellStart"/>
      <w:r w:rsidRPr="00307126">
        <w:rPr>
          <w:rFonts w:ascii="Times New Roman" w:hAnsi="Times New Roman"/>
        </w:rPr>
        <w:t>ex-ante</w:t>
      </w:r>
      <w:proofErr w:type="spellEnd"/>
      <w:r w:rsidRPr="00307126">
        <w:rPr>
          <w:rFonts w:ascii="Times New Roman" w:hAnsi="Times New Roman"/>
        </w:rPr>
        <w:t xml:space="preserve"> finančnú opravu.</w:t>
      </w:r>
    </w:p>
    <w:p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w:t>
      </w:r>
      <w:r w:rsidRPr="00834F40">
        <w:rPr>
          <w:rFonts w:ascii="Times New Roman" w:hAnsi="Times New Roman"/>
          <w:lang w:eastAsia="cs-CZ"/>
        </w:rPr>
        <w:t>písm</w:t>
      </w:r>
      <w:r w:rsidR="00635DBC">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 xml:space="preserve">Pri opakovaní zadávania zákazky podľa predchádzajúcej vety môže byť predmet obstarávania zmenený len v odôvodnených prípadoch vyplývajúcich </w:t>
      </w:r>
      <w:r w:rsidR="0081525A" w:rsidRPr="00307126">
        <w:rPr>
          <w:rFonts w:ascii="Times New Roman" w:hAnsi="Times New Roman"/>
          <w:lang w:eastAsia="cs-CZ"/>
        </w:rPr>
        <w:lastRenderedPageBreak/>
        <w:t>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ins w:id="345" w:author="Autor">
        <w:r w:rsidRPr="00307126">
          <w:rPr>
            <w:rFonts w:ascii="Times New Roman" w:hAnsi="Times New Roman"/>
            <w:lang w:eastAsia="cs-CZ"/>
          </w:rPr>
          <w:t>.</w:t>
        </w:r>
      </w:ins>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w:t>
      </w:r>
      <w:del w:id="346" w:author="Autor">
        <w:r w:rsidR="00635DBC" w:rsidRPr="00924E42">
          <w:rPr>
            <w:rFonts w:ascii="Times New Roman" w:hAnsi="Times New Roman"/>
            <w:lang w:eastAsia="cs-CZ"/>
          </w:rPr>
          <w:delText xml:space="preserve"> </w:delText>
        </w:r>
      </w:del>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proofErr w:type="spellStart"/>
      <w:r w:rsidRPr="00307126">
        <w:rPr>
          <w:rFonts w:ascii="Times New Roman" w:hAnsi="Times New Roman"/>
        </w:rPr>
        <w:t>ex-ante</w:t>
      </w:r>
      <w:proofErr w:type="spellEnd"/>
      <w:r w:rsidRPr="00307126">
        <w:rPr>
          <w:rFonts w:ascii="Times New Roman" w:hAnsi="Times New Roman"/>
        </w:rPr>
        <w:t xml:space="preserv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532E84" w:rsidRPr="00532E84">
        <w:rPr>
          <w:rFonts w:ascii="Times New Roman" w:hAnsi="Times New Roman"/>
          <w:i/>
          <w:rPrChange w:id="347" w:author="Autor">
            <w:rPr>
              <w:rFonts w:ascii="Times New Roman" w:hAnsi="Times New Roman"/>
            </w:rPr>
          </w:rPrChange>
        </w:rPr>
        <w:t xml:space="preserve">Prvá ex </w:t>
      </w:r>
      <w:proofErr w:type="spellStart"/>
      <w:r w:rsidR="00532E84" w:rsidRPr="00532E84">
        <w:rPr>
          <w:rFonts w:ascii="Times New Roman" w:hAnsi="Times New Roman"/>
          <w:i/>
          <w:rPrChange w:id="348" w:author="Autor">
            <w:rPr>
              <w:rFonts w:ascii="Times New Roman" w:hAnsi="Times New Roman"/>
            </w:rPr>
          </w:rPrChange>
        </w:rPr>
        <w:t>ante</w:t>
      </w:r>
      <w:proofErr w:type="spellEnd"/>
      <w:r w:rsidR="00532E84" w:rsidRPr="00532E84">
        <w:rPr>
          <w:rFonts w:ascii="Times New Roman" w:hAnsi="Times New Roman"/>
          <w:i/>
          <w:rPrChange w:id="349" w:author="Autor">
            <w:rPr>
              <w:rFonts w:ascii="Times New Roman" w:hAnsi="Times New Roman"/>
            </w:rPr>
          </w:rPrChange>
        </w:rPr>
        <w:t xml:space="preserve"> kontrola po podpise zmluvy o NFP</w:t>
      </w:r>
      <w:del w:id="350" w:author="Autor">
        <w:r w:rsidRPr="00834F40">
          <w:rPr>
            <w:rFonts w:ascii="Times New Roman" w:hAnsi="Times New Roman"/>
          </w:rPr>
          <w:delText xml:space="preserve"> Systému riadenia EŠIF</w:delText>
        </w:r>
      </w:del>
      <w:r w:rsidRPr="00307126">
        <w:rPr>
          <w:rFonts w:ascii="Times New Roman" w:hAnsi="Times New Roman"/>
        </w:rPr>
        <w:t xml:space="preserve">, ovplyvňuje možnosť určenia </w:t>
      </w:r>
      <w:proofErr w:type="spellStart"/>
      <w:r w:rsidRPr="00307126">
        <w:rPr>
          <w:rFonts w:ascii="Times New Roman" w:hAnsi="Times New Roman"/>
        </w:rPr>
        <w:t>ex-ante</w:t>
      </w:r>
      <w:proofErr w:type="spellEnd"/>
      <w:r w:rsidRPr="00307126">
        <w:rPr>
          <w:rFonts w:ascii="Times New Roman" w:hAnsi="Times New Roman"/>
        </w:rPr>
        <w:t xml:space="preserve"> finančnej opravy. Zároveň Prijímateľ berie na vedomie, že potvrdenie </w:t>
      </w:r>
      <w:proofErr w:type="spellStart"/>
      <w:r w:rsidRPr="00307126">
        <w:rPr>
          <w:rFonts w:ascii="Times New Roman" w:hAnsi="Times New Roman"/>
        </w:rPr>
        <w:t>ex-ante</w:t>
      </w:r>
      <w:proofErr w:type="spellEnd"/>
      <w:r w:rsidRPr="00307126">
        <w:rPr>
          <w:rFonts w:ascii="Times New Roman" w:hAnsi="Times New Roman"/>
        </w:rPr>
        <w:t xml:space="preserve"> finančnej opravy zo strany Poskytovateľa je viazané na splnenie všetkých požiadaviek, ktoré sú Poskytovateľom určené.</w:t>
      </w:r>
    </w:p>
    <w:p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del w:id="351" w:author="Autor">
        <w:r w:rsidR="007D6DA6">
          <w:rPr>
            <w:rFonts w:ascii="Times New Roman" w:hAnsi="Times New Roman"/>
          </w:rPr>
          <w:delText>RO</w:delText>
        </w:r>
      </w:del>
      <w:ins w:id="352" w:author="Autor">
        <w:r w:rsidR="00B52DDD" w:rsidRPr="00307126">
          <w:rPr>
            <w:rFonts w:ascii="Times New Roman" w:hAnsi="Times New Roman"/>
          </w:rPr>
          <w:t>Poskytovateľa</w:t>
        </w:r>
      </w:ins>
      <w:r w:rsidRPr="00307126">
        <w:rPr>
          <w:rFonts w:ascii="Times New Roman" w:hAnsi="Times New Roman"/>
        </w:rPr>
        <w:t xml:space="preserve">, resp. skôr ako bude potvrdená </w:t>
      </w:r>
      <w:proofErr w:type="spellStart"/>
      <w:r w:rsidRPr="00307126">
        <w:rPr>
          <w:rFonts w:ascii="Times New Roman" w:hAnsi="Times New Roman"/>
        </w:rPr>
        <w:t>ex-ante</w:t>
      </w:r>
      <w:proofErr w:type="spellEnd"/>
      <w:r w:rsidRPr="00307126">
        <w:rPr>
          <w:rFonts w:ascii="Times New Roman" w:hAnsi="Times New Roman"/>
        </w:rPr>
        <w:t xml:space="preserve"> finančná oprava.</w:t>
      </w:r>
    </w:p>
    <w:p w:rsidR="003C0F18" w:rsidRPr="00C42CE9" w:rsidRDefault="001E180E" w:rsidP="00C42CE9">
      <w:pPr>
        <w:numPr>
          <w:ilvl w:val="1"/>
          <w:numId w:val="25"/>
        </w:numPr>
        <w:spacing w:before="120" w:after="0" w:line="264" w:lineRule="auto"/>
        <w:jc w:val="both"/>
        <w:rPr>
          <w:rFonts w:ascii="Times New Roman" w:hAnsi="Times New Roman"/>
          <w:rPrChange w:id="353" w:author="Autor">
            <w:rPr>
              <w:rFonts w:ascii="Times New Roman" w:hAnsi="Times New Roman"/>
            </w:rPr>
          </w:rPrChange>
        </w:rPr>
      </w:pPr>
      <w:r w:rsidRPr="00307126">
        <w:rPr>
          <w:rFonts w:ascii="Times New Roman" w:hAnsi="Times New Roman"/>
        </w:rPr>
        <w:t xml:space="preserve">Ak Prijímateľ realizuje verejné obstarávanie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w:t>
      </w:r>
      <w:smartTag w:uri="urn:schemas-microsoft-com:office:smarttags" w:element="metricconverter">
        <w:smartTagPr>
          <w:attr w:name="ProductID" w:val="109 a"/>
        </w:smartTagPr>
        <w:r w:rsidRPr="00307126">
          <w:rPr>
            <w:rFonts w:ascii="Times New Roman" w:hAnsi="Times New Roman"/>
          </w:rPr>
          <w:t>109 a</w:t>
        </w:r>
      </w:smartTag>
      <w:r w:rsidRPr="00307126">
        <w:rPr>
          <w:rFonts w:ascii="Times New Roman" w:hAnsi="Times New Roman"/>
        </w:rPr>
        <w:t xml:space="preserve"> § 110 zákona o</w:t>
      </w:r>
      <w:r w:rsidR="00A07445" w:rsidRPr="00307126">
        <w:rPr>
          <w:rFonts w:ascii="Times New Roman" w:hAnsi="Times New Roman"/>
        </w:rPr>
        <w:t> </w:t>
      </w:r>
      <w:r w:rsidRPr="00307126">
        <w:rPr>
          <w:rFonts w:ascii="Times New Roman" w:hAnsi="Times New Roman"/>
        </w:rPr>
        <w:t>VO</w:t>
      </w:r>
      <w:del w:id="354" w:author="Autor">
        <w:r w:rsidR="007D6DA6">
          <w:rPr>
            <w:rFonts w:ascii="Times New Roman" w:hAnsi="Times New Roman"/>
          </w:rPr>
          <w:delText xml:space="preserve"> (§ 96 zákona                           č. 25/2006 Z. z.),</w:delText>
        </w:r>
      </w:del>
      <w:ins w:id="355" w:author="Autor">
        <w:r w:rsidRPr="00307126">
          <w:rPr>
            <w:rFonts w:ascii="Times New Roman" w:hAnsi="Times New Roman"/>
          </w:rPr>
          <w:t>,</w:t>
        </w:r>
      </w:ins>
      <w:r w:rsidRPr="00307126">
        <w:rPr>
          <w:rFonts w:ascii="Times New Roman" w:hAnsi="Times New Roman"/>
        </w:rPr>
        <w:t xml:space="preserve"> tak Zmluva medzi Prijímateľom a Dodávateľom nadobúda </w:t>
      </w:r>
      <w:ins w:id="356" w:author="Autor">
        <w:r w:rsidR="00AE359E" w:rsidRPr="00307126">
          <w:rPr>
            <w:rFonts w:ascii="Times New Roman" w:hAnsi="Times New Roman"/>
          </w:rPr>
          <w:t xml:space="preserve">účinnosť </w:t>
        </w:r>
      </w:ins>
      <w:r w:rsidRPr="00307126">
        <w:rPr>
          <w:rFonts w:ascii="Times New Roman" w:hAnsi="Times New Roman"/>
        </w:rPr>
        <w:t xml:space="preserve">v súlade </w:t>
      </w:r>
      <w:del w:id="357" w:author="Autor">
        <w:r w:rsidR="007D6DA6">
          <w:rPr>
            <w:rFonts w:ascii="Times New Roman" w:hAnsi="Times New Roman"/>
          </w:rPr>
          <w:delText xml:space="preserve">                   </w:delText>
        </w:r>
      </w:del>
      <w:r w:rsidRPr="00307126">
        <w:rPr>
          <w:rFonts w:ascii="Times New Roman" w:hAnsi="Times New Roman"/>
        </w:rPr>
        <w:t xml:space="preserve">s článkom </w:t>
      </w:r>
      <w:del w:id="358" w:author="Autor">
        <w:r w:rsidR="007D6DA6" w:rsidRPr="001E180E">
          <w:rPr>
            <w:rFonts w:ascii="Times New Roman" w:hAnsi="Times New Roman"/>
          </w:rPr>
          <w:delText>4.3. a 15.1.</w:delText>
        </w:r>
      </w:del>
      <w:ins w:id="359" w:author="Autor">
        <w:r w:rsidR="00AE359E" w:rsidRPr="00307126">
          <w:rPr>
            <w:rFonts w:ascii="Times New Roman" w:hAnsi="Times New Roman"/>
          </w:rPr>
          <w:t>IV</w:t>
        </w:r>
        <w:r w:rsidRPr="00307126">
          <w:rPr>
            <w:rFonts w:ascii="Times New Roman" w:hAnsi="Times New Roman"/>
          </w:rPr>
          <w:t>.</w:t>
        </w:r>
        <w:r w:rsidR="00C42CE9" w:rsidRPr="00C42CE9">
          <w:t xml:space="preserve"> </w:t>
        </w:r>
        <w:r w:rsidR="00C42CE9" w:rsidRPr="00C42CE9">
          <w:rPr>
            <w:rFonts w:ascii="Times New Roman" w:hAnsi="Times New Roman"/>
          </w:rPr>
          <w:t>Nadobudnutie</w:t>
        </w:r>
        <w:r w:rsidR="00C42CE9">
          <w:rPr>
            <w:rFonts w:ascii="Times New Roman" w:hAnsi="Times New Roman"/>
          </w:rPr>
          <w:t xml:space="preserve"> </w:t>
        </w:r>
        <w:r w:rsidR="00C42CE9" w:rsidRPr="00C42CE9">
          <w:rPr>
            <w:rFonts w:ascii="Times New Roman" w:hAnsi="Times New Roman"/>
          </w:rPr>
          <w:t>platnosti a</w:t>
        </w:r>
        <w:r w:rsidR="00C42CE9">
          <w:rPr>
            <w:rFonts w:ascii="Times New Roman" w:hAnsi="Times New Roman"/>
          </w:rPr>
          <w:t> </w:t>
        </w:r>
        <w:r w:rsidR="00C42CE9" w:rsidRPr="00C42CE9">
          <w:rPr>
            <w:rFonts w:ascii="Times New Roman" w:hAnsi="Times New Roman"/>
          </w:rPr>
          <w:t>účinnosti</w:t>
        </w:r>
        <w:r w:rsidR="00C42CE9">
          <w:rPr>
            <w:rFonts w:ascii="Times New Roman" w:hAnsi="Times New Roman"/>
          </w:rPr>
          <w:t xml:space="preserve"> </w:t>
        </w:r>
        <w:r w:rsidR="00C42CE9" w:rsidRPr="00C42CE9">
          <w:rPr>
            <w:rFonts w:ascii="Times New Roman" w:hAnsi="Times New Roman"/>
          </w:rPr>
          <w:t>Zmluvy</w:t>
        </w:r>
        <w:r w:rsidR="008D5F57" w:rsidRPr="00C42CE9">
          <w:rPr>
            <w:rFonts w:ascii="Times New Roman" w:hAnsi="Times New Roman"/>
          </w:rPr>
          <w:t xml:space="preserve">, </w:t>
        </w:r>
      </w:ins>
      <w:r w:rsidR="008D5F57" w:rsidRPr="00C42CE9">
        <w:rPr>
          <w:rFonts w:ascii="Times New Roman" w:hAnsi="Times New Roman"/>
        </w:rPr>
        <w:t>2</w:t>
      </w:r>
      <w:ins w:id="360" w:author="Autor">
        <w:r w:rsidR="008D5F57" w:rsidRPr="00C42CE9">
          <w:rPr>
            <w:rFonts w:ascii="Times New Roman" w:hAnsi="Times New Roman"/>
          </w:rPr>
          <w:t>. časti</w:t>
        </w:r>
      </w:ins>
      <w:r w:rsidRPr="00C66FC9">
        <w:rPr>
          <w:rFonts w:ascii="Times New Roman" w:hAnsi="Times New Roman"/>
        </w:rPr>
        <w:t xml:space="preserve"> Obchodných podmienok elektronického trhoviska</w:t>
      </w:r>
      <w:del w:id="361" w:author="Autor">
        <w:r w:rsidR="007D6DA6" w:rsidRPr="00C42CE9">
          <w:rPr>
            <w:rFonts w:ascii="Times New Roman" w:hAnsi="Times New Roman"/>
          </w:rPr>
          <w:delText xml:space="preserve"> účinnosť schválením verejného obstarávania zo strany </w:delText>
        </w:r>
        <w:r w:rsidR="007D6DA6" w:rsidRPr="00C66FC9">
          <w:rPr>
            <w:rFonts w:ascii="Times New Roman" w:hAnsi="Times New Roman"/>
          </w:rPr>
          <w:delText>poskytovateľa. Za moment schválenia verejného obstarávania sa rozumie ukončenie výkonu</w:delText>
        </w:r>
      </w:del>
      <w:ins w:id="362" w:author="Autor">
        <w:r w:rsidR="00AE359E" w:rsidRPr="007802EE">
          <w:rPr>
            <w:rFonts w:ascii="Times New Roman" w:hAnsi="Times New Roman"/>
          </w:rPr>
          <w:t>.</w:t>
        </w:r>
        <w:r w:rsidRPr="00C42CE9">
          <w:rPr>
            <w:rFonts w:ascii="Times New Roman" w:hAnsi="Times New Roman"/>
            <w:rPrChange w:id="363" w:author="Autor">
              <w:rPr>
                <w:rFonts w:ascii="Times New Roman" w:hAnsi="Times New Roman"/>
              </w:rPr>
            </w:rPrChange>
          </w:rPr>
          <w:t xml:space="preserve"> </w:t>
        </w:r>
        <w:r w:rsidR="00B52DDD" w:rsidRPr="00C42CE9">
          <w:rPr>
            <w:rFonts w:ascii="Times New Roman" w:hAnsi="Times New Roman"/>
            <w:rPrChange w:id="364" w:author="Autor">
              <w:rPr>
                <w:rFonts w:ascii="Times New Roman" w:hAnsi="Times New Roman"/>
              </w:rPr>
            </w:rPrChange>
          </w:rPr>
          <w:t>Prijímateľ berie na vedomie, že postup zadávania zákazky s využitím elektronického trhoviska bude predmetom</w:t>
        </w:r>
      </w:ins>
      <w:r w:rsidR="00B52DDD" w:rsidRPr="00C42CE9">
        <w:rPr>
          <w:rFonts w:ascii="Times New Roman" w:hAnsi="Times New Roman"/>
          <w:rPrChange w:id="365" w:author="Autor">
            <w:rPr>
              <w:rFonts w:ascii="Times New Roman" w:hAnsi="Times New Roman"/>
            </w:rPr>
          </w:rPrChange>
        </w:rPr>
        <w:t xml:space="preserve"> finančnej kontroly </w:t>
      </w:r>
      <w:del w:id="366" w:author="Autor">
        <w:r w:rsidR="007D6DA6" w:rsidRPr="00C42CE9">
          <w:rPr>
            <w:rFonts w:ascii="Times New Roman" w:hAnsi="Times New Roman"/>
            <w:rPrChange w:id="367" w:author="Autor">
              <w:rPr>
                <w:rFonts w:ascii="Times New Roman" w:hAnsi="Times New Roman"/>
              </w:rPr>
            </w:rPrChange>
          </w:rPr>
          <w:delText xml:space="preserve">verejného obstarávania, resp. dátum zaslania správy z  finančnej kontroly verejného obstarávania v zmysle § 22 odsek 6 zákona o finančnej kontrola a audite. Pri výkone základnej finančnej kontroly verejného obstarávania (finančná kontrola verejného obstarávania, ktorá sa vykonáva  pred podpisom zmluvy o NFP) podľa § 7 zákona o finančnej kontrole a audite použije poskytovateľ postup ako pri finančnej kontrole verejného obstarávania. Prijímateľ je povinný preukázateľne oznámiť nadobudnutie účinnosti zmluvy Dodávateľovi najneskôr v nasledujúci pracovný deň po dni doručenia správy z finančnej kontroly verejného obstarávania </w:delText>
        </w:r>
      </w:del>
      <w:r w:rsidR="00B52DDD" w:rsidRPr="00C42CE9">
        <w:rPr>
          <w:rFonts w:ascii="Times New Roman" w:hAnsi="Times New Roman"/>
          <w:rPrChange w:id="368" w:author="Autor">
            <w:rPr>
              <w:rFonts w:ascii="Times New Roman" w:hAnsi="Times New Roman"/>
            </w:rPr>
          </w:rPrChange>
        </w:rPr>
        <w:t>zo strany Poskytovateľa</w:t>
      </w:r>
      <w:del w:id="369" w:author="Autor">
        <w:r w:rsidR="003C0F18" w:rsidRPr="00C42CE9">
          <w:rPr>
            <w:rFonts w:ascii="Times New Roman" w:hAnsi="Times New Roman"/>
            <w:rPrChange w:id="370" w:author="Autor">
              <w:rPr>
                <w:rFonts w:ascii="Times New Roman" w:hAnsi="Times New Roman"/>
              </w:rPr>
            </w:rPrChange>
          </w:rPr>
          <w:delText xml:space="preserve"> </w:delText>
        </w:r>
        <w:r w:rsidR="00AF6352" w:rsidRPr="00C42CE9">
          <w:rPr>
            <w:rFonts w:ascii="Times New Roman" w:hAnsi="Times New Roman"/>
            <w:rPrChange w:id="371" w:author="Autor">
              <w:rPr>
                <w:rFonts w:ascii="Times New Roman" w:hAnsi="Times New Roman"/>
              </w:rPr>
            </w:rPrChange>
          </w:rPr>
          <w:delText>.</w:delText>
        </w:r>
      </w:del>
      <w:ins w:id="372" w:author="Autor">
        <w:r w:rsidR="00B52DDD" w:rsidRPr="00C42CE9">
          <w:rPr>
            <w:rFonts w:ascii="Times New Roman" w:hAnsi="Times New Roman"/>
            <w:rPrChange w:id="373" w:author="Autor">
              <w:rPr>
                <w:rFonts w:ascii="Times New Roman" w:hAnsi="Times New Roman"/>
              </w:rPr>
            </w:rPrChange>
          </w:rPr>
          <w:t xml:space="preserve">. </w:t>
        </w:r>
      </w:ins>
    </w:p>
    <w:p w:rsidR="00466C3D" w:rsidRPr="00307126" w:rsidRDefault="00466C3D" w:rsidP="00466C3D">
      <w:pPr>
        <w:numPr>
          <w:ilvl w:val="1"/>
          <w:numId w:val="25"/>
        </w:numPr>
        <w:spacing w:before="120" w:after="0" w:line="264" w:lineRule="auto"/>
        <w:jc w:val="both"/>
        <w:rPr>
          <w:ins w:id="374" w:author="Autor"/>
          <w:rFonts w:ascii="Times New Roman" w:hAnsi="Times New Roman"/>
        </w:rPr>
      </w:pPr>
      <w:ins w:id="375" w:author="Autor">
        <w:r w:rsidRPr="00307126">
          <w:rPr>
            <w:rFonts w:ascii="Times New Roman" w:hAnsi="Times New Roman"/>
          </w:rPr>
          <w:t xml:space="preserve">Prijímateľ berie na vedomie, že lehota určená, resp. dojednaná pre administratívnu finančnú kontrolu Žiadosti o platbu nezačne plynúť skôr ako bude Prijímateľ oboznámený o pozitívnom výsledku administratívnej finančnej kontroly VO, resp. po potvrdení určenia </w:t>
        </w:r>
        <w:proofErr w:type="spellStart"/>
        <w:r w:rsidRPr="00307126">
          <w:rPr>
            <w:rFonts w:ascii="Times New Roman" w:hAnsi="Times New Roman"/>
          </w:rPr>
          <w:t>ex-ante</w:t>
        </w:r>
        <w:proofErr w:type="spellEnd"/>
        <w:r w:rsidRPr="00307126">
          <w:rPr>
            <w:rFonts w:ascii="Times New Roman" w:hAnsi="Times New Roman"/>
          </w:rPr>
          <w:t xml:space="preserve"> finančnej opravy. Ustanovenie predchádzajúcej vety neplatí v prípade, ak Žiadosť </w:t>
        </w:r>
        <w:r w:rsidRPr="00307126">
          <w:rPr>
            <w:rFonts w:ascii="Times New Roman" w:hAnsi="Times New Roman"/>
          </w:rPr>
          <w:lastRenderedPageBreak/>
          <w:t>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ins>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ins w:id="376" w:author="Autor">
        <w:r w:rsidR="007F7750" w:rsidRPr="00307126">
          <w:rPr>
            <w:rFonts w:ascii="Times New Roman" w:hAnsi="Times New Roman"/>
          </w:rPr>
          <w:t xml:space="preserve">z </w:t>
        </w:r>
      </w:ins>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v príslušnej verzii</w:t>
      </w:r>
      <w:ins w:id="377" w:author="Autor">
        <w:r w:rsidR="00311B94" w:rsidRPr="00307126">
          <w:rPr>
            <w:rFonts w:ascii="Times New Roman" w:hAnsi="Times New Roman"/>
          </w:rPr>
          <w:t xml:space="preserve"> </w:t>
        </w:r>
        <w:r w:rsidR="00904DAF" w:rsidRPr="00307126">
          <w:rPr>
            <w:rFonts w:ascii="Times New Roman" w:hAnsi="Times New Roman"/>
          </w:rPr>
          <w:t xml:space="preserve">                 </w:t>
        </w:r>
      </w:ins>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ins w:id="378" w:author="Autor">
        <w:r w:rsidR="00904DAF" w:rsidRPr="00307126">
          <w:rPr>
            <w:sz w:val="22"/>
            <w:szCs w:val="22"/>
          </w:rPr>
          <w:t xml:space="preserve">                  </w:t>
        </w:r>
      </w:ins>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w:t>
      </w:r>
      <w:proofErr w:type="spellStart"/>
      <w:r w:rsidR="00FC28D0" w:rsidRPr="00307126">
        <w:rPr>
          <w:sz w:val="22"/>
          <w:szCs w:val="22"/>
        </w:rPr>
        <w:t>ex-ante</w:t>
      </w:r>
      <w:proofErr w:type="spellEnd"/>
      <w:r w:rsidR="00FC28D0" w:rsidRPr="00307126">
        <w:rPr>
          <w:sz w:val="22"/>
          <w:szCs w:val="22"/>
        </w:rPr>
        <w:t xml:space="preserve"> finančnej opravy</w:t>
      </w:r>
      <w:r w:rsidRPr="00307126">
        <w:rPr>
          <w:sz w:val="22"/>
          <w:szCs w:val="22"/>
        </w:rPr>
        <w:t>,</w:t>
      </w:r>
      <w:r w:rsidR="00532E84" w:rsidRPr="00532E84">
        <w:rPr>
          <w:sz w:val="22"/>
          <w:rPrChange w:id="379" w:author="Autor">
            <w:rPr/>
          </w:rPrChange>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ins w:id="380" w:author="Autor">
        <w:r w:rsidR="00904DAF" w:rsidRPr="00307126">
          <w:rPr>
            <w:sz w:val="22"/>
            <w:szCs w:val="22"/>
          </w:rPr>
          <w:t xml:space="preserve">                </w:t>
        </w:r>
      </w:ins>
      <w:r w:rsidRPr="00307126">
        <w:rPr>
          <w:sz w:val="22"/>
          <w:szCs w:val="22"/>
        </w:rPr>
        <w:t>k identifikovaniu obdobných nedostatkov.</w:t>
      </w:r>
    </w:p>
    <w:p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xml:space="preserve">, vzťahujúcou sa k oprávneným výdavkom Projektu, ktoré </w:t>
      </w:r>
      <w:r w:rsidRPr="00307126">
        <w:rPr>
          <w:sz w:val="22"/>
          <w:szCs w:val="22"/>
        </w:rPr>
        <w:lastRenderedPageBreak/>
        <w:t>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ins w:id="381" w:author="Autor">
        <w:r w:rsidR="0059734B" w:rsidRPr="00307126">
          <w:rPr>
            <w:sz w:val="22"/>
            <w:szCs w:val="22"/>
          </w:rPr>
          <w:t xml:space="preserve">je </w:t>
        </w:r>
      </w:ins>
      <w:r w:rsidRPr="00307126">
        <w:rPr>
          <w:sz w:val="22"/>
          <w:szCs w:val="22"/>
        </w:rPr>
        <w:t xml:space="preserve">povinný preplatiť žiadosť o platbu v rozsahu takýchto výdavkov, alebo sa po súhlase Prijímateľa stav konvaliduje prostredníctvom </w:t>
      </w:r>
      <w:proofErr w:type="spellStart"/>
      <w:r w:rsidRPr="00307126">
        <w:rPr>
          <w:sz w:val="22"/>
          <w:szCs w:val="22"/>
        </w:rPr>
        <w:t>ex-ante</w:t>
      </w:r>
      <w:proofErr w:type="spellEnd"/>
      <w:r w:rsidRPr="00307126">
        <w:rPr>
          <w:sz w:val="22"/>
          <w:szCs w:val="22"/>
        </w:rPr>
        <w:t xml:space="preserve"> finančnej opravy. Vo veci určenia </w:t>
      </w:r>
      <w:proofErr w:type="spellStart"/>
      <w:r w:rsidRPr="00307126">
        <w:rPr>
          <w:sz w:val="22"/>
          <w:szCs w:val="22"/>
        </w:rPr>
        <w:t>ex-ante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w:t>
      </w:r>
      <w:commentRangeStart w:id="382"/>
      <w:r w:rsidR="008542C8" w:rsidRPr="00307126">
        <w:rPr>
          <w:sz w:val="22"/>
          <w:szCs w:val="22"/>
        </w:rPr>
        <w:t xml:space="preserve">Prílohou č. </w:t>
      </w:r>
      <w:del w:id="383" w:author="Autor">
        <w:r w:rsidR="008542C8" w:rsidRPr="00834F40">
          <w:rPr>
            <w:sz w:val="22"/>
            <w:szCs w:val="22"/>
          </w:rPr>
          <w:delText xml:space="preserve">5 </w:delText>
        </w:r>
        <w:commentRangeEnd w:id="382"/>
        <w:r w:rsidR="007817E4">
          <w:rPr>
            <w:rStyle w:val="Odkaznakomentr"/>
          </w:rPr>
          <w:commentReference w:id="382"/>
        </w:r>
      </w:del>
      <w:ins w:id="384" w:author="Autor">
        <w:r w:rsidR="000E6265" w:rsidRPr="00307126">
          <w:rPr>
            <w:sz w:val="22"/>
            <w:szCs w:val="22"/>
          </w:rPr>
          <w:t>4</w:t>
        </w:r>
        <w:r w:rsidR="008542C8" w:rsidRPr="00307126">
          <w:rPr>
            <w:sz w:val="22"/>
            <w:szCs w:val="22"/>
          </w:rPr>
          <w:t xml:space="preserve"> </w:t>
        </w:r>
      </w:ins>
      <w:r w:rsidR="008542C8" w:rsidRPr="00307126">
        <w:rPr>
          <w:sz w:val="22"/>
          <w:szCs w:val="22"/>
        </w:rPr>
        <w:t>Zmluvy o poskytnutí NFP</w:t>
      </w:r>
      <w:r w:rsidRPr="00307126">
        <w:rPr>
          <w:sz w:val="22"/>
          <w:szCs w:val="22"/>
        </w:rPr>
        <w:t xml:space="preserve">. Konečné potvrdenie </w:t>
      </w:r>
      <w:proofErr w:type="spellStart"/>
      <w:r w:rsidRPr="00307126">
        <w:rPr>
          <w:sz w:val="22"/>
          <w:szCs w:val="22"/>
        </w:rPr>
        <w:t>ex-ante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ins w:id="385" w:author="Autor">
        <w:r w:rsidR="009C36E9" w:rsidRPr="00307126">
          <w:rPr>
            <w:sz w:val="22"/>
            <w:szCs w:val="22"/>
          </w:rPr>
          <w:t xml:space="preserve">                        </w:t>
        </w:r>
      </w:ins>
      <w:r w:rsidRPr="00307126">
        <w:rPr>
          <w:sz w:val="22"/>
          <w:szCs w:val="22"/>
        </w:rPr>
        <w:t xml:space="preserve">k financovaniu za podmienky zníženia oprávnených výdavkov vo výške určenej </w:t>
      </w:r>
      <w:proofErr w:type="spellStart"/>
      <w:r w:rsidRPr="00307126">
        <w:rPr>
          <w:sz w:val="22"/>
          <w:szCs w:val="22"/>
        </w:rPr>
        <w:t>ex-ante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307126">
        <w:rPr>
          <w:sz w:val="22"/>
          <w:szCs w:val="22"/>
        </w:rPr>
        <w:t>ex-ante</w:t>
      </w:r>
      <w:proofErr w:type="spellEnd"/>
      <w:r w:rsidRPr="00307126">
        <w:rPr>
          <w:sz w:val="22"/>
          <w:szCs w:val="22"/>
        </w:rPr>
        <w:t xml:space="preserve"> finančnej opravy uvedené v prvej vete tohto odseku použijú obdobne, ak došlo </w:t>
      </w:r>
      <w:ins w:id="386" w:author="Autor">
        <w:r w:rsidR="00904DAF" w:rsidRPr="00307126">
          <w:rPr>
            <w:sz w:val="22"/>
            <w:szCs w:val="22"/>
          </w:rPr>
          <w:t xml:space="preserve">                               </w:t>
        </w:r>
      </w:ins>
      <w:r w:rsidRPr="00307126">
        <w:rPr>
          <w:sz w:val="22"/>
          <w:szCs w:val="22"/>
        </w:rPr>
        <w:t xml:space="preserve">k identifikovaniu obdobných nedostatkov. </w:t>
      </w:r>
    </w:p>
    <w:p w:rsidR="00A30090" w:rsidRPr="00307126" w:rsidRDefault="00A30090" w:rsidP="006C26E2">
      <w:pPr>
        <w:numPr>
          <w:ilvl w:val="1"/>
          <w:numId w:val="25"/>
        </w:numPr>
        <w:spacing w:before="120" w:after="0" w:line="264" w:lineRule="auto"/>
        <w:jc w:val="both"/>
        <w:rPr>
          <w:ins w:id="387" w:author="Autor"/>
          <w:rFonts w:ascii="Times New Roman" w:hAnsi="Times New Roman"/>
        </w:rPr>
      </w:pPr>
      <w:commentRangeStart w:id="388"/>
      <w:ins w:id="389" w:author="Autor">
        <w:r w:rsidRPr="00307126">
          <w:rPr>
            <w:rFonts w:ascii="Times New Roman" w:hAnsi="Times New Roman"/>
          </w:rPr>
          <w:t xml:space="preserve">V prípade uplatnenia ex </w:t>
        </w:r>
        <w:proofErr w:type="spellStart"/>
        <w:r w:rsidRPr="00307126">
          <w:rPr>
            <w:rFonts w:ascii="Times New Roman" w:hAnsi="Times New Roman"/>
          </w:rPr>
          <w:t>ante</w:t>
        </w:r>
        <w:proofErr w:type="spellEnd"/>
        <w:r w:rsidRPr="00307126">
          <w:rPr>
            <w:rFonts w:ascii="Times New Roman" w:hAnsi="Times New Roman"/>
          </w:rPr>
          <w:t xml:space="preserve"> finančných opráv za porušenie pravidiel a postupov VO je prijímateľ povinný deklarovať 100 % hodnoty výdavku, ktorá bude až na úrovni riadiaceho orgánu</w:t>
        </w:r>
        <w:r w:rsidR="002D02FF">
          <w:rPr>
            <w:rFonts w:ascii="Times New Roman" w:hAnsi="Times New Roman"/>
          </w:rPr>
          <w:t xml:space="preserve"> </w:t>
        </w:r>
        <w:r w:rsidRPr="00307126">
          <w:rPr>
            <w:rFonts w:ascii="Times New Roman" w:hAnsi="Times New Roman"/>
          </w:rPr>
          <w:t>znížená o zodpovedajúcu výšku finančnej opravy</w:t>
        </w:r>
        <w:commentRangeEnd w:id="388"/>
        <w:r w:rsidR="00E322C4">
          <w:rPr>
            <w:rFonts w:ascii="Times New Roman" w:hAnsi="Times New Roman"/>
          </w:rPr>
          <w:t>.</w:t>
        </w:r>
        <w:r w:rsidR="00E322C4">
          <w:rPr>
            <w:rStyle w:val="Odkaznakomentr"/>
            <w:rFonts w:ascii="Times New Roman" w:eastAsia="Times New Roman" w:hAnsi="Times New Roman"/>
          </w:rPr>
          <w:commentReference w:id="388"/>
        </w:r>
      </w:ins>
    </w:p>
    <w:p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w:t>
      </w:r>
      <w:proofErr w:type="spellStart"/>
      <w:r w:rsidRPr="00307126">
        <w:rPr>
          <w:rFonts w:ascii="Times New Roman" w:hAnsi="Times New Roman"/>
        </w:rPr>
        <w:t>ex-ante</w:t>
      </w:r>
      <w:proofErr w:type="spellEnd"/>
      <w:r w:rsidRPr="00307126">
        <w:rPr>
          <w:rFonts w:ascii="Times New Roman" w:hAnsi="Times New Roman"/>
        </w:rPr>
        <w:t xml:space="preserve"> </w:t>
      </w:r>
      <w:r w:rsidR="00502F06" w:rsidRPr="00307126">
        <w:rPr>
          <w:rFonts w:ascii="Times New Roman" w:hAnsi="Times New Roman"/>
        </w:rPr>
        <w:t xml:space="preserve">finančnej </w:t>
      </w:r>
      <w:r w:rsidRPr="00307126">
        <w:rPr>
          <w:rFonts w:ascii="Times New Roman" w:hAnsi="Times New Roman"/>
        </w:rPr>
        <w:t>opravy</w:t>
      </w:r>
      <w:r w:rsidR="00C015A1" w:rsidRPr="00307126">
        <w:rPr>
          <w:rFonts w:ascii="Times New Roman" w:hAnsi="Times New Roman"/>
        </w:rPr>
        <w:t>,</w:t>
      </w:r>
      <w:r w:rsidRPr="00307126">
        <w:rPr>
          <w:rFonts w:ascii="Times New Roman" w:hAnsi="Times New Roman"/>
        </w:rPr>
        <w:t xml:space="preserve"> tvorí </w:t>
      </w:r>
      <w:commentRangeStart w:id="390"/>
      <w:r w:rsidRPr="00307126">
        <w:rPr>
          <w:rFonts w:ascii="Times New Roman" w:hAnsi="Times New Roman"/>
        </w:rPr>
        <w:t xml:space="preserve">Prílohu č. </w:t>
      </w:r>
      <w:del w:id="391" w:author="Autor">
        <w:r w:rsidRPr="00834F40">
          <w:rPr>
            <w:rFonts w:ascii="Times New Roman" w:hAnsi="Times New Roman"/>
          </w:rPr>
          <w:delText xml:space="preserve">5 </w:delText>
        </w:r>
        <w:commentRangeEnd w:id="390"/>
        <w:r w:rsidR="00DE7527">
          <w:rPr>
            <w:rStyle w:val="Odkaznakomentr"/>
            <w:rFonts w:ascii="Times New Roman" w:eastAsia="Times New Roman" w:hAnsi="Times New Roman"/>
          </w:rPr>
          <w:commentReference w:id="390"/>
        </w:r>
      </w:del>
      <w:ins w:id="392" w:author="Autor">
        <w:r w:rsidR="000E6265" w:rsidRPr="00307126">
          <w:rPr>
            <w:rFonts w:ascii="Times New Roman" w:hAnsi="Times New Roman"/>
          </w:rPr>
          <w:t>4</w:t>
        </w:r>
        <w:r w:rsidRPr="00307126">
          <w:rPr>
            <w:rFonts w:ascii="Times New Roman" w:hAnsi="Times New Roman"/>
          </w:rPr>
          <w:t xml:space="preserve"> </w:t>
        </w:r>
      </w:ins>
      <w:r w:rsidRPr="00307126">
        <w:rPr>
          <w:rFonts w:ascii="Times New Roman" w:hAnsi="Times New Roman"/>
        </w:rPr>
        <w:t>(Finančné opravy za porušenie pravidiel a postupov obstarávania).</w:t>
      </w:r>
    </w:p>
    <w:p w:rsidR="00AF36B6" w:rsidRPr="00307126" w:rsidRDefault="008804C8" w:rsidP="00A66B02">
      <w:pPr>
        <w:numPr>
          <w:ilvl w:val="1"/>
          <w:numId w:val="25"/>
        </w:numPr>
        <w:spacing w:before="120" w:line="264" w:lineRule="auto"/>
        <w:jc w:val="both"/>
        <w:rPr>
          <w:rFonts w:ascii="Times New Roman" w:hAnsi="Times New Roman"/>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w:t>
      </w:r>
      <w:del w:id="393" w:author="Autor">
        <w:r w:rsidR="00DE7527" w:rsidRPr="00834F40">
          <w:rPr>
            <w:rFonts w:ascii="Times New Roman" w:hAnsi="Times New Roman"/>
          </w:rPr>
          <w:delText>spočívajúc</w:delText>
        </w:r>
        <w:r w:rsidR="00DE7527">
          <w:rPr>
            <w:rFonts w:ascii="Times New Roman" w:hAnsi="Times New Roman"/>
          </w:rPr>
          <w:delText>a</w:delText>
        </w:r>
      </w:del>
      <w:ins w:id="394" w:author="Autor">
        <w:r w:rsidR="003C0F18" w:rsidRPr="00307126">
          <w:rPr>
            <w:rFonts w:ascii="Times New Roman" w:hAnsi="Times New Roman"/>
          </w:rPr>
          <w:t>spočívajúcu</w:t>
        </w:r>
      </w:ins>
      <w:r w:rsidR="003C0F18" w:rsidRPr="00307126">
        <w:rPr>
          <w:rFonts w:ascii="Times New Roman" w:hAnsi="Times New Roman"/>
        </w:rPr>
        <w:t xml:space="preserve">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rsidR="00C72A22" w:rsidRPr="00307126" w:rsidRDefault="00C72A22" w:rsidP="00581F56">
      <w:pPr>
        <w:numPr>
          <w:ilvl w:val="1"/>
          <w:numId w:val="25"/>
        </w:numPr>
        <w:spacing w:before="120" w:line="264" w:lineRule="auto"/>
        <w:jc w:val="both"/>
        <w:rPr>
          <w:ins w:id="395" w:author="Autor"/>
          <w:rFonts w:ascii="Times New Roman" w:hAnsi="Times New Roman"/>
        </w:rPr>
      </w:pPr>
      <w:commentRangeStart w:id="396"/>
      <w:ins w:id="397" w:author="Autor">
        <w:r w:rsidRPr="00307126">
          <w:rPr>
            <w:rFonts w:ascii="Times New Roman" w:hAnsi="Times New Roman"/>
          </w:rPr>
          <w:t>Na obstarávania 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396"/>
        <w:r w:rsidRPr="00307126">
          <w:rPr>
            <w:rStyle w:val="Odkaznakomentr"/>
            <w:rFonts w:ascii="Times New Roman" w:eastAsia="Times New Roman" w:hAnsi="Times New Roman"/>
          </w:rPr>
          <w:commentReference w:id="396"/>
        </w:r>
      </w:ins>
    </w:p>
    <w:p w:rsidR="00AF36B6" w:rsidRPr="00307126" w:rsidRDefault="00107570" w:rsidP="00A66B02">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eastAsia="sk-SK"/>
        </w:rPr>
        <w:t>POVINNOSTI SPOJENÉ S MONITOROVANÍM PROJEKTU A POSKYTOVANÍM INFORMÁCIÍ</w:t>
      </w:r>
      <w:r w:rsidR="009F0476" w:rsidRPr="00307126" w:rsidDel="009F0476">
        <w:rPr>
          <w:rFonts w:ascii="Times New Roman" w:hAnsi="Times New Roman"/>
          <w:sz w:val="22"/>
          <w:szCs w:val="22"/>
        </w:rPr>
        <w:t xml:space="preserve"> </w:t>
      </w:r>
    </w:p>
    <w:p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ins w:id="398" w:author="Autor">
        <w:r w:rsidRPr="00307126">
          <w:rPr>
            <w:rFonts w:ascii="Times New Roman" w:hAnsi="Times New Roman"/>
          </w:rPr>
          <w:t xml:space="preserve"> </w:t>
        </w:r>
      </w:ins>
      <w:r w:rsidRPr="00307126">
        <w:rPr>
          <w:rFonts w:ascii="Times New Roman" w:hAnsi="Times New Roman"/>
        </w:rPr>
        <w:t>:</w:t>
      </w:r>
    </w:p>
    <w:p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w:t>
      </w:r>
      <w:ins w:id="399" w:author="Autor">
        <w:r w:rsidRPr="00307126">
          <w:rPr>
            <w:rFonts w:ascii="Times New Roman" w:hAnsi="Times New Roman"/>
          </w:rPr>
          <w:t xml:space="preserve"> projektu</w:t>
        </w:r>
      </w:ins>
      <w:r w:rsidR="00E764D2" w:rsidRPr="00307126">
        <w:rPr>
          <w:rFonts w:ascii="Times New Roman" w:hAnsi="Times New Roman"/>
        </w:rPr>
        <w:t>,</w:t>
      </w:r>
    </w:p>
    <w:p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rsidR="00B7129C" w:rsidRPr="00307126" w:rsidRDefault="00B7129C" w:rsidP="00C87FFC">
      <w:pPr>
        <w:numPr>
          <w:ilvl w:val="0"/>
          <w:numId w:val="23"/>
        </w:numPr>
        <w:spacing w:after="120" w:line="264" w:lineRule="auto"/>
        <w:ind w:left="896" w:hanging="357"/>
        <w:jc w:val="both"/>
        <w:rPr>
          <w:ins w:id="400" w:author="Autor"/>
          <w:rFonts w:ascii="Times New Roman" w:hAnsi="Times New Roman"/>
        </w:rPr>
      </w:pPr>
      <w:commentRangeStart w:id="401"/>
      <w:ins w:id="402" w:author="Autor">
        <w:r w:rsidRPr="00307126">
          <w:rPr>
            <w:rFonts w:ascii="Times New Roman" w:hAnsi="Times New Roman"/>
          </w:rPr>
          <w:lastRenderedPageBreak/>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ins>
      <w:commentRangeEnd w:id="401"/>
      <w:r w:rsidR="00A75975">
        <w:rPr>
          <w:rStyle w:val="Odkaznakomentr"/>
          <w:rFonts w:ascii="Times New Roman" w:eastAsia="Times New Roman" w:hAnsi="Times New Roman"/>
        </w:rPr>
        <w:commentReference w:id="401"/>
      </w:r>
    </w:p>
    <w:p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w:t>
      </w:r>
      <w:del w:id="403" w:author="Autor">
        <w:r w:rsidR="00E764D2" w:rsidRPr="00834F40">
          <w:rPr>
            <w:rFonts w:ascii="Times New Roman" w:hAnsi="Times New Roman"/>
          </w:rPr>
          <w:delText>)</w:delText>
        </w:r>
      </w:del>
      <w:ins w:id="404" w:author="Autor">
        <w:r w:rsidR="00363B57" w:rsidRPr="00307126">
          <w:rPr>
            <w:rFonts w:ascii="Times New Roman" w:hAnsi="Times New Roman"/>
          </w:rPr>
          <w:t xml:space="preserve"> projektu</w:t>
        </w:r>
        <w:r w:rsidR="00E764D2" w:rsidRPr="00307126">
          <w:rPr>
            <w:rFonts w:ascii="Times New Roman" w:hAnsi="Times New Roman"/>
          </w:rPr>
          <w:t>)</w:t>
        </w:r>
        <w:r w:rsidR="000E6614" w:rsidRPr="00307126">
          <w:rPr>
            <w:rFonts w:ascii="Times New Roman" w:hAnsi="Times New Roman"/>
          </w:rPr>
          <w:t>,</w:t>
        </w:r>
      </w:ins>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do 31.12.</w:t>
      </w:r>
      <w:ins w:id="405" w:author="Autor">
        <w:r w:rsidRPr="00307126">
          <w:rPr>
            <w:rFonts w:ascii="Times New Roman" w:hAnsi="Times New Roman"/>
          </w:rPr>
          <w:t xml:space="preserve"> </w:t>
        </w:r>
      </w:ins>
      <w:r w:rsidRPr="00307126">
        <w:rPr>
          <w:rFonts w:ascii="Times New Roman" w:hAnsi="Times New Roman"/>
        </w:rPr>
        <w:t xml:space="preserve">roku n. </w:t>
      </w:r>
    </w:p>
    <w:p w:rsidR="0007666D"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aktivít Projektu v termíne podľa tejto Zmluvy o poskytnutí NFP predložiť Poskytovateľovi monitorovaciu správu Projektu (s príznakom ,,</w:t>
      </w:r>
      <w:ins w:id="406" w:author="Autor">
        <w:r w:rsidRPr="00307126">
          <w:rPr>
            <w:rFonts w:ascii="Times New Roman" w:hAnsi="Times New Roman"/>
          </w:rPr>
          <w:t xml:space="preserve"> </w:t>
        </w:r>
      </w:ins>
      <w:r w:rsidRPr="00307126">
        <w:rPr>
          <w:rFonts w:ascii="Times New Roman" w:hAnsi="Times New Roman"/>
        </w:rPr>
        <w:t xml:space="preserve">záverečná“).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ins w:id="407" w:author="Autor">
        <w:r w:rsidR="006E7D37" w:rsidRPr="00307126">
          <w:rPr>
            <w:rFonts w:ascii="Times New Roman" w:hAnsi="Times New Roman"/>
          </w:rPr>
          <w:t xml:space="preserve"> </w:t>
        </w:r>
      </w:ins>
    </w:p>
    <w:p w:rsidR="009F6941" w:rsidRPr="002D02FF" w:rsidRDefault="00532E84" w:rsidP="009F6941">
      <w:pPr>
        <w:numPr>
          <w:ilvl w:val="1"/>
          <w:numId w:val="22"/>
        </w:numPr>
        <w:spacing w:line="264" w:lineRule="auto"/>
        <w:jc w:val="both"/>
        <w:rPr>
          <w:ins w:id="408" w:author="Autor"/>
          <w:rFonts w:ascii="Times New Roman" w:hAnsi="Times New Roman"/>
          <w:rPrChange w:id="409" w:author="Autor">
            <w:rPr>
              <w:ins w:id="410" w:author="Autor"/>
              <w:rFonts w:ascii="Times New Roman" w:hAnsi="Times New Roman"/>
              <w:highlight w:val="yellow"/>
            </w:rPr>
          </w:rPrChange>
        </w:rPr>
      </w:pPr>
      <w:del w:id="411" w:author="Autor">
        <w:r w:rsidRPr="00532E84">
          <w:rPr>
            <w:rFonts w:ascii="Times New Roman" w:hAnsi="Times New Roman"/>
            <w:rPrChange w:id="412" w:author="Autor">
              <w:rPr>
                <w:rFonts w:ascii="Times New Roman" w:hAnsi="Times New Roman"/>
                <w:highlight w:val="yellow"/>
              </w:rPr>
            </w:rPrChange>
          </w:rPr>
          <w:delText>Neuplatňuje sa</w:delText>
        </w:r>
        <w:commentRangeStart w:id="413"/>
        <w:r w:rsidRPr="00532E84">
          <w:rPr>
            <w:rFonts w:ascii="Times New Roman" w:hAnsi="Times New Roman"/>
            <w:rPrChange w:id="414" w:author="Autor">
              <w:rPr>
                <w:rFonts w:ascii="Times New Roman" w:hAnsi="Times New Roman"/>
                <w:highlight w:val="yellow"/>
              </w:rPr>
            </w:rPrChange>
          </w:rPr>
          <w:delText>.</w:delText>
        </w:r>
      </w:del>
      <w:ins w:id="415" w:author="Autor">
        <w:r w:rsidRPr="00532E84">
          <w:rPr>
            <w:rFonts w:ascii="Times New Roman" w:hAnsi="Times New Roman"/>
            <w:rPrChange w:id="416" w:author="Autor">
              <w:rPr>
                <w:rFonts w:ascii="Times New Roman" w:hAnsi="Times New Roman"/>
                <w:highlight w:val="yellow"/>
              </w:rPr>
            </w:rPrChange>
          </w:rPr>
          <w:t xml:space="preserve">Prijímateľ 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ins>
    </w:p>
    <w:p w:rsidR="009F6941" w:rsidRPr="002D02FF" w:rsidRDefault="00532E84" w:rsidP="009F6941">
      <w:pPr>
        <w:spacing w:after="0" w:line="264" w:lineRule="auto"/>
        <w:ind w:left="540"/>
        <w:jc w:val="both"/>
        <w:rPr>
          <w:ins w:id="417" w:author="Autor"/>
          <w:rFonts w:ascii="Times New Roman" w:hAnsi="Times New Roman"/>
          <w:rPrChange w:id="418" w:author="Autor">
            <w:rPr>
              <w:ins w:id="419" w:author="Autor"/>
              <w:rFonts w:ascii="Times New Roman" w:hAnsi="Times New Roman"/>
              <w:highlight w:val="yellow"/>
            </w:rPr>
          </w:rPrChange>
        </w:rPr>
      </w:pPr>
      <w:ins w:id="420" w:author="Autor">
        <w:r w:rsidRPr="00532E84">
          <w:rPr>
            <w:rFonts w:ascii="Times New Roman" w:hAnsi="Times New Roman"/>
            <w:rPrChange w:id="421" w:author="Autor">
              <w:rPr>
                <w:rFonts w:ascii="Times New Roman" w:hAnsi="Times New Roman"/>
                <w:highlight w:val="yellow"/>
              </w:rPr>
            </w:rPrChange>
          </w:rPr>
          <w:lastRenderedPageBreak/>
          <w:t>Poskytovateľ je oprávnený neschváliť poslednú Následnú monitorovaciu správu najmä v prípadoch, ak:</w:t>
        </w:r>
      </w:ins>
    </w:p>
    <w:p w:rsidR="009F6941" w:rsidRPr="002D02FF" w:rsidRDefault="00532E84" w:rsidP="009F6941">
      <w:pPr>
        <w:numPr>
          <w:ilvl w:val="2"/>
          <w:numId w:val="23"/>
        </w:numPr>
        <w:spacing w:after="0" w:line="264" w:lineRule="auto"/>
        <w:ind w:left="900"/>
        <w:jc w:val="both"/>
        <w:rPr>
          <w:ins w:id="422" w:author="Autor"/>
          <w:rFonts w:ascii="Times New Roman" w:hAnsi="Times New Roman"/>
          <w:rPrChange w:id="423" w:author="Autor">
            <w:rPr>
              <w:ins w:id="424" w:author="Autor"/>
              <w:rFonts w:ascii="Times New Roman" w:hAnsi="Times New Roman"/>
              <w:highlight w:val="yellow"/>
            </w:rPr>
          </w:rPrChange>
        </w:rPr>
      </w:pPr>
      <w:ins w:id="425" w:author="Autor">
        <w:r w:rsidRPr="00532E84">
          <w:rPr>
            <w:rFonts w:ascii="Times New Roman" w:hAnsi="Times New Roman"/>
            <w:rPrChange w:id="426" w:author="Autor">
              <w:rPr>
                <w:rFonts w:ascii="Times New Roman" w:hAnsi="Times New Roman"/>
                <w:highlight w:val="yellow"/>
              </w:rPr>
            </w:rPrChange>
          </w:rPr>
          <w:t xml:space="preserve">by tým ohrozil alebo znemožnil </w:t>
        </w:r>
        <w:proofErr w:type="spellStart"/>
        <w:r w:rsidRPr="00532E84">
          <w:rPr>
            <w:rFonts w:ascii="Times New Roman" w:hAnsi="Times New Roman"/>
            <w:rPrChange w:id="427" w:author="Autor">
              <w:rPr>
                <w:rFonts w:ascii="Times New Roman" w:hAnsi="Times New Roman"/>
                <w:highlight w:val="yellow"/>
              </w:rPr>
            </w:rPrChange>
          </w:rPr>
          <w:t>vysporiadanie</w:t>
        </w:r>
        <w:proofErr w:type="spellEnd"/>
        <w:r w:rsidRPr="00532E84">
          <w:rPr>
            <w:rFonts w:ascii="Times New Roman" w:hAnsi="Times New Roman"/>
            <w:rPrChange w:id="428" w:author="Autor">
              <w:rPr>
                <w:rFonts w:ascii="Times New Roman" w:hAnsi="Times New Roman"/>
                <w:highlight w:val="yellow"/>
              </w:rPr>
            </w:rPrChange>
          </w:rPr>
          <w:t xml:space="preserve"> Nezrovnalosti alebo iného porušenia Zmluvy o poskytnutí NFP s finančným dopadom, ktoré existujú v čase jej predloženia, </w:t>
        </w:r>
      </w:ins>
    </w:p>
    <w:p w:rsidR="009F6941" w:rsidRPr="002D02FF" w:rsidRDefault="00532E84" w:rsidP="009F6941">
      <w:pPr>
        <w:numPr>
          <w:ilvl w:val="2"/>
          <w:numId w:val="23"/>
        </w:numPr>
        <w:spacing w:after="0" w:line="264" w:lineRule="auto"/>
        <w:ind w:left="900"/>
        <w:jc w:val="both"/>
        <w:rPr>
          <w:ins w:id="429" w:author="Autor"/>
          <w:rFonts w:ascii="Times New Roman" w:hAnsi="Times New Roman"/>
          <w:rPrChange w:id="430" w:author="Autor">
            <w:rPr>
              <w:ins w:id="431" w:author="Autor"/>
              <w:rFonts w:ascii="Times New Roman" w:hAnsi="Times New Roman"/>
              <w:highlight w:val="yellow"/>
            </w:rPr>
          </w:rPrChange>
        </w:rPr>
      </w:pPr>
      <w:ins w:id="432" w:author="Autor">
        <w:r w:rsidRPr="00532E84">
          <w:rPr>
            <w:rFonts w:ascii="Times New Roman" w:hAnsi="Times New Roman"/>
            <w:rPrChange w:id="433" w:author="Autor">
              <w:rPr>
                <w:rFonts w:ascii="Times New Roman" w:hAnsi="Times New Roman"/>
                <w:highlight w:val="yellow"/>
              </w:rPr>
            </w:rPrChange>
          </w:rPr>
          <w:t>je v ITMS2014+ evidované akékoľvek podozrenie z Nezrovnalosti, najmä však v prípade súbežne prebiehajúceho trestného konania pre trestný čin súvisiaci s Projektom,</w:t>
        </w:r>
      </w:ins>
    </w:p>
    <w:p w:rsidR="009F6941" w:rsidRPr="002D02FF" w:rsidRDefault="00532E84" w:rsidP="009F6941">
      <w:pPr>
        <w:numPr>
          <w:ilvl w:val="2"/>
          <w:numId w:val="23"/>
        </w:numPr>
        <w:spacing w:after="0" w:line="264" w:lineRule="auto"/>
        <w:ind w:left="900"/>
        <w:jc w:val="both"/>
        <w:rPr>
          <w:ins w:id="434" w:author="Autor"/>
          <w:rFonts w:ascii="Times New Roman" w:hAnsi="Times New Roman"/>
          <w:rPrChange w:id="435" w:author="Autor">
            <w:rPr>
              <w:ins w:id="436" w:author="Autor"/>
              <w:rFonts w:ascii="Times New Roman" w:hAnsi="Times New Roman"/>
              <w:highlight w:val="yellow"/>
            </w:rPr>
          </w:rPrChange>
        </w:rPr>
      </w:pPr>
      <w:ins w:id="437" w:author="Autor">
        <w:r w:rsidRPr="00532E84">
          <w:rPr>
            <w:rFonts w:ascii="Times New Roman" w:hAnsi="Times New Roman"/>
            <w:rPrChange w:id="438" w:author="Autor">
              <w:rPr>
                <w:rFonts w:ascii="Times New Roman" w:hAnsi="Times New Roman"/>
                <w:highlight w:val="yellow"/>
              </w:rPr>
            </w:rPrChange>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ins>
      <w:commentRangeEnd w:id="413"/>
      <w:r w:rsidR="002D02FF">
        <w:rPr>
          <w:rStyle w:val="Odkaznakomentr"/>
          <w:rFonts w:ascii="Times New Roman" w:eastAsia="Times New Roman" w:hAnsi="Times New Roman"/>
        </w:rPr>
        <w:commentReference w:id="413"/>
      </w:r>
    </w:p>
    <w:p w:rsidR="00F27C5C" w:rsidRDefault="00F27C5C">
      <w:pPr>
        <w:spacing w:after="0" w:line="264" w:lineRule="auto"/>
        <w:ind w:left="540"/>
        <w:jc w:val="both"/>
        <w:rPr>
          <w:rFonts w:ascii="Times New Roman" w:hAnsi="Times New Roman"/>
        </w:rPr>
        <w:pPrChange w:id="439" w:author="Autor">
          <w:pPr>
            <w:numPr>
              <w:ilvl w:val="1"/>
              <w:numId w:val="22"/>
            </w:numPr>
            <w:tabs>
              <w:tab w:val="num" w:pos="540"/>
            </w:tabs>
            <w:spacing w:line="264" w:lineRule="auto"/>
            <w:ind w:left="540" w:hanging="540"/>
            <w:jc w:val="both"/>
          </w:pPr>
        </w:pPrChange>
      </w:pPr>
    </w:p>
    <w:p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 xml:space="preserve">Prijímateľa súvisiacimi s účelom Projektu, s vedením účtovníctva, a to aj mimo poskytovania </w:t>
      </w:r>
      <w:del w:id="440" w:author="Autor">
        <w:r w:rsidR="008F6894">
          <w:rPr>
            <w:rFonts w:ascii="Times New Roman" w:hAnsi="Times New Roman"/>
          </w:rPr>
          <w:delText>D</w:delText>
        </w:r>
        <w:r w:rsidR="008F6894" w:rsidRPr="00834F40">
          <w:rPr>
            <w:rFonts w:ascii="Times New Roman" w:hAnsi="Times New Roman"/>
          </w:rPr>
          <w:delText>oplňujúcich</w:delText>
        </w:r>
      </w:del>
      <w:ins w:id="441" w:author="Autor">
        <w:r w:rsidRPr="00307126">
          <w:rPr>
            <w:rFonts w:ascii="Times New Roman" w:hAnsi="Times New Roman"/>
          </w:rPr>
          <w:t>do</w:t>
        </w:r>
        <w:r w:rsidR="0050148F" w:rsidRPr="00307126">
          <w:rPr>
            <w:rFonts w:ascii="Times New Roman" w:hAnsi="Times New Roman"/>
          </w:rPr>
          <w:t>plňujúcich</w:t>
        </w:r>
      </w:ins>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ins w:id="442" w:author="Autor">
        <w:r w:rsidR="00161823" w:rsidRPr="00307126">
          <w:rPr>
            <w:rFonts w:ascii="Times New Roman" w:hAnsi="Times New Roman"/>
          </w:rPr>
          <w:t xml:space="preserve"> </w:t>
        </w:r>
      </w:ins>
    </w:p>
    <w:p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del w:id="443" w:author="Autor">
        <w:r w:rsidR="00D75B9E" w:rsidRPr="00834F40">
          <w:rPr>
            <w:rFonts w:ascii="Times New Roman" w:hAnsi="Times New Roman"/>
          </w:rPr>
          <w:delText>a informácia zaslaná Prijímateľom podľa odseku 2 tohto článku (Doplňujúce monitorovacie údaje</w:delText>
        </w:r>
        <w:r w:rsidR="000958C2">
          <w:rPr>
            <w:rFonts w:ascii="Times New Roman" w:hAnsi="Times New Roman"/>
          </w:rPr>
          <w:delText xml:space="preserve"> </w:delText>
        </w:r>
        <w:r w:rsidR="008F6894">
          <w:rPr>
            <w:rFonts w:ascii="Times New Roman" w:hAnsi="Times New Roman"/>
          </w:rPr>
          <w:delText xml:space="preserve">k Žiadosti o platbu </w:delText>
        </w:r>
        <w:r w:rsidR="000958C2">
          <w:rPr>
            <w:rFonts w:ascii="Times New Roman" w:hAnsi="Times New Roman"/>
          </w:rPr>
          <w:delText>a </w:delText>
        </w:r>
        <w:r w:rsidR="008F6894">
          <w:rPr>
            <w:rFonts w:ascii="Times New Roman" w:hAnsi="Times New Roman"/>
          </w:rPr>
          <w:delText>M</w:delText>
        </w:r>
        <w:r w:rsidR="000958C2">
          <w:rPr>
            <w:rFonts w:ascii="Times New Roman" w:hAnsi="Times New Roman"/>
          </w:rPr>
          <w:delText>imoriadna monitorovacia správa</w:delText>
        </w:r>
        <w:r w:rsidR="00D75B9E" w:rsidRPr="00834F40">
          <w:rPr>
            <w:rFonts w:ascii="Times New Roman" w:hAnsi="Times New Roman"/>
          </w:rPr>
          <w:delText>) podlieha</w:delText>
        </w:r>
      </w:del>
      <w:ins w:id="444" w:author="Autor">
        <w:r w:rsidR="009F6941" w:rsidRPr="00307126">
          <w:rPr>
            <w:rFonts w:ascii="Times New Roman" w:hAnsi="Times New Roman"/>
          </w:rPr>
          <w:t>podlieha</w:t>
        </w:r>
        <w:r w:rsidR="00AB00F4">
          <w:rPr>
            <w:rFonts w:ascii="Times New Roman" w:hAnsi="Times New Roman"/>
          </w:rPr>
          <w:t>jú</w:t>
        </w:r>
      </w:ins>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w:t>
      </w:r>
      <w:commentRangeStart w:id="445"/>
      <w:r w:rsidR="00DF3CDC">
        <w:rPr>
          <w:rFonts w:ascii="Times New Roman" w:hAnsi="Times New Roman"/>
        </w:rPr>
        <w:t>c</w:t>
      </w:r>
      <w:r w:rsidR="003D3F0F" w:rsidRPr="00307126">
        <w:rPr>
          <w:rFonts w:ascii="Times New Roman" w:hAnsi="Times New Roman"/>
        </w:rPr>
        <w:t xml:space="preserve">) </w:t>
      </w:r>
      <w:commentRangeEnd w:id="445"/>
      <w:r w:rsidR="00A75975">
        <w:rPr>
          <w:rStyle w:val="Odkaznakomentr"/>
          <w:rFonts w:ascii="Times New Roman" w:eastAsia="Times New Roman" w:hAnsi="Times New Roman"/>
        </w:rPr>
        <w:commentReference w:id="445"/>
      </w:r>
      <w:r w:rsidR="003D3F0F" w:rsidRPr="00307126">
        <w:rPr>
          <w:rFonts w:ascii="Times New Roman" w:hAnsi="Times New Roman"/>
        </w:rPr>
        <w:t xml:space="preserve">tohto článku </w:t>
      </w:r>
      <w:r w:rsidRPr="00307126">
        <w:rPr>
          <w:rFonts w:ascii="Times New Roman" w:hAnsi="Times New Roman"/>
        </w:rPr>
        <w:t>a Prijímateľ je povinný v lehotách stanovených Poskytovateľom tieto správy a informácie poskytnúť</w:t>
      </w:r>
      <w:ins w:id="446" w:author="Autor">
        <w:r w:rsidR="00EE37BC" w:rsidRPr="00307126">
          <w:rPr>
            <w:rFonts w:ascii="Times New Roman" w:hAnsi="Times New Roman"/>
          </w:rPr>
          <w:t>,</w:t>
        </w:r>
      </w:ins>
      <w:r w:rsidR="00EE37BC" w:rsidRPr="00307126">
        <w:rPr>
          <w:rFonts w:ascii="Times New Roman" w:hAnsi="Times New Roman"/>
        </w:rPr>
        <w:t xml:space="preserve"> pričom zo strany Poskytovateľa nesmie ísť o šikanózny výkon práva</w:t>
      </w:r>
      <w:r w:rsidRPr="00307126">
        <w:rPr>
          <w:rFonts w:ascii="Times New Roman" w:hAnsi="Times New Roman"/>
        </w:rPr>
        <w:t xml:space="preserve">. </w:t>
      </w:r>
    </w:p>
    <w:p w:rsidR="006071B1" w:rsidRPr="00307126"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lastRenderedPageBreak/>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447"/>
      <w:r w:rsidRPr="00307126">
        <w:rPr>
          <w:rFonts w:ascii="Times New Roman" w:hAnsi="Times New Roman"/>
        </w:rPr>
        <w:t>nie však neskôr ako v lehote určenej Poskytovateľom</w:t>
      </w:r>
      <w:commentRangeEnd w:id="447"/>
      <w:r w:rsidRPr="00307126">
        <w:rPr>
          <w:rStyle w:val="Odkaznakomentr"/>
          <w:rFonts w:ascii="Times New Roman" w:hAnsi="Times New Roman"/>
          <w:sz w:val="22"/>
          <w:szCs w:val="22"/>
        </w:rPr>
        <w:commentReference w:id="447"/>
      </w:r>
      <w:r w:rsidR="00C53921" w:rsidRPr="00307126">
        <w:rPr>
          <w:rFonts w:ascii="Times New Roman" w:hAnsi="Times New Roman"/>
        </w:rPr>
        <w:t>.</w:t>
      </w:r>
    </w:p>
    <w:p w:rsidR="00713A61" w:rsidRPr="00834F40" w:rsidRDefault="00713A61" w:rsidP="00161FCD">
      <w:pPr>
        <w:spacing w:line="264" w:lineRule="auto"/>
        <w:jc w:val="both"/>
        <w:rPr>
          <w:del w:id="448" w:author="Autor"/>
          <w:rFonts w:ascii="Times New Roman" w:hAnsi="Times New Roman"/>
        </w:rPr>
      </w:pPr>
    </w:p>
    <w:p w:rsidR="00107570" w:rsidRPr="00307126" w:rsidRDefault="00107570" w:rsidP="006C26E2">
      <w:pPr>
        <w:pStyle w:val="Nadpis1"/>
        <w:tabs>
          <w:tab w:val="left" w:pos="1440"/>
        </w:tabs>
        <w:spacing w:line="264" w:lineRule="auto"/>
        <w:jc w:val="both"/>
        <w:rPr>
          <w:rFonts w:ascii="Times New Roman" w:hAnsi="Times New Roman"/>
          <w:kern w:val="0"/>
          <w:sz w:val="22"/>
          <w:szCs w:val="22"/>
        </w:rPr>
      </w:pPr>
      <w:r w:rsidRPr="00307126">
        <w:rPr>
          <w:rFonts w:ascii="Times New Roman" w:hAnsi="Times New Roman"/>
          <w:kern w:val="0"/>
          <w:sz w:val="22"/>
          <w:szCs w:val="22"/>
        </w:rPr>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INFORMOVANIE A KOMUNIKÁCIA</w:t>
      </w:r>
    </w:p>
    <w:p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rsidR="00F27C5C" w:rsidRDefault="00D07F80">
      <w:pPr>
        <w:numPr>
          <w:ilvl w:val="1"/>
          <w:numId w:val="24"/>
        </w:numPr>
        <w:spacing w:after="0" w:line="264" w:lineRule="auto"/>
        <w:jc w:val="both"/>
        <w:rPr>
          <w:rFonts w:ascii="Times New Roman" w:hAnsi="Times New Roman"/>
        </w:rPr>
        <w:pPrChange w:id="449" w:author="Autor">
          <w:pPr>
            <w:numPr>
              <w:ilvl w:val="1"/>
              <w:numId w:val="8"/>
            </w:numPr>
            <w:tabs>
              <w:tab w:val="num" w:pos="1080"/>
            </w:tabs>
            <w:spacing w:after="0" w:line="264" w:lineRule="auto"/>
            <w:ind w:left="1080" w:hanging="360"/>
            <w:jc w:val="both"/>
          </w:pPr>
        </w:pPrChange>
      </w:pPr>
      <w:r w:rsidRPr="00A75975">
        <w:rPr>
          <w:rFonts w:ascii="Times New Roman" w:hAnsi="Times New Roman"/>
        </w:rPr>
        <w:t xml:space="preserve">odkaz na príslušný fond alebo fondy, ktorý spolufinancuje Projekt s použitím nasledujúcich označení </w:t>
      </w:r>
      <w:r w:rsidR="00810414" w:rsidRPr="00A75975">
        <w:rPr>
          <w:rFonts w:ascii="Times New Roman" w:hAnsi="Times New Roman"/>
        </w:rPr>
        <w:t xml:space="preserve">EFRR </w:t>
      </w:r>
      <w:r w:rsidRPr="00A75975">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del w:id="450" w:author="Autor">
        <w:r w:rsidRPr="00A75975">
          <w:rPr>
            <w:rFonts w:ascii="Times New Roman" w:hAnsi="Times New Roman"/>
          </w:rPr>
          <w:delText>;</w:delText>
        </w:r>
      </w:del>
      <w:ins w:id="451" w:author="Autor">
        <w:r w:rsidR="00F47149" w:rsidRPr="00A75975">
          <w:rPr>
            <w:rFonts w:ascii="Times New Roman" w:hAnsi="Times New Roman"/>
          </w:rPr>
          <w:t>,</w:t>
        </w:r>
      </w:ins>
      <w:r w:rsidR="00F47149" w:rsidRPr="00A75975">
        <w:rPr>
          <w:rFonts w:ascii="Times New Roman" w:hAnsi="Times New Roman"/>
        </w:rPr>
        <w:t xml:space="preserve"> pričom odkaz na príslušný fond sa vykoná formou nasledujúceho vyhlásenia: „Tento projekt je podporený z ...... “, pričom sa doplní konkrétny EŠIF, z ktorého sa poskytuje financovanie Projektu</w:t>
      </w:r>
      <w:r w:rsidRPr="00A75975">
        <w:rPr>
          <w:rFonts w:ascii="Times New Roman" w:hAnsi="Times New Roman"/>
        </w:rPr>
        <w:t>;</w:t>
      </w:r>
    </w:p>
    <w:p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OP</w:t>
      </w:r>
      <w:r w:rsidR="00AB42E2">
        <w:rPr>
          <w:rFonts w:ascii="Times New Roman" w:hAnsi="Times New Roman"/>
        </w:rPr>
        <w:t xml:space="preserve"> TP</w:t>
      </w:r>
      <w:r w:rsidRPr="00307126">
        <w:rPr>
          <w:rFonts w:ascii="Times New Roman" w:hAnsi="Times New Roman"/>
        </w:rPr>
        <w:t>.</w:t>
      </w:r>
    </w:p>
    <w:p w:rsidR="00D07F80" w:rsidRPr="00834F40" w:rsidRDefault="00D07F80" w:rsidP="00342FD8">
      <w:pPr>
        <w:spacing w:after="0" w:line="264" w:lineRule="auto"/>
        <w:ind w:left="1080"/>
        <w:jc w:val="both"/>
        <w:rPr>
          <w:del w:id="452" w:author="Autor"/>
          <w:rFonts w:ascii="Times New Roman" w:hAnsi="Times New Roman"/>
        </w:rPr>
      </w:pP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del w:id="453" w:author="Autor">
        <w:r w:rsidRPr="00834F40">
          <w:rPr>
            <w:rFonts w:ascii="Times New Roman" w:hAnsi="Times New Roman"/>
          </w:rPr>
          <w:delText xml:space="preserve">príspevku </w:delText>
        </w:r>
      </w:del>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del w:id="454" w:author="Autor">
        <w:r w:rsidRPr="00834F40">
          <w:rPr>
            <w:rFonts w:ascii="Times New Roman" w:hAnsi="Times New Roman"/>
          </w:rPr>
          <w:lastRenderedPageBreak/>
          <w:delText xml:space="preserve">príspevok </w:delText>
        </w:r>
      </w:del>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v</w:t>
      </w:r>
      <w:del w:id="455" w:author="Autor">
        <w:r w:rsidR="003A5274">
          <w:rPr>
            <w:rFonts w:ascii="Times New Roman" w:hAnsi="Times New Roman"/>
          </w:rPr>
          <w:delText xml:space="preserve"> </w:delText>
        </w:r>
      </w:del>
      <w:ins w:id="456" w:author="Autor">
        <w:r w:rsidR="009809B8" w:rsidRPr="00307126">
          <w:rPr>
            <w:rFonts w:ascii="Times New Roman" w:hAnsi="Times New Roman"/>
          </w:rPr>
          <w:t> </w:t>
        </w:r>
      </w:ins>
      <w:r w:rsidR="009809B8" w:rsidRPr="00307126">
        <w:rPr>
          <w:rFonts w:ascii="Times New Roman" w:hAnsi="Times New Roman"/>
        </w:rPr>
        <w:t>zmysle Manuálu pre informovanie a</w:t>
      </w:r>
      <w:del w:id="457" w:author="Autor">
        <w:r w:rsidR="003A5274">
          <w:rPr>
            <w:rFonts w:ascii="Times New Roman" w:hAnsi="Times New Roman"/>
          </w:rPr>
          <w:delText> </w:delText>
        </w:r>
      </w:del>
      <w:ins w:id="458" w:author="Autor">
        <w:r w:rsidR="009809B8" w:rsidRPr="00307126">
          <w:rPr>
            <w:rFonts w:ascii="Times New Roman" w:hAnsi="Times New Roman"/>
          </w:rPr>
          <w:t xml:space="preserve"> </w:t>
        </w:r>
      </w:ins>
      <w:r w:rsidR="009809B8" w:rsidRPr="00307126">
        <w:rPr>
          <w:rFonts w:ascii="Times New Roman" w:hAnsi="Times New Roman"/>
        </w:rPr>
        <w:t>komunikáciu, ktorý je súčasťou Metodického pokynu CKO na programové obdobie 2014</w:t>
      </w:r>
      <w:del w:id="459" w:author="Autor">
        <w:r w:rsidR="003A5274">
          <w:rPr>
            <w:rFonts w:ascii="Times New Roman" w:hAnsi="Times New Roman"/>
          </w:rPr>
          <w:delText>-</w:delText>
        </w:r>
      </w:del>
      <w:ins w:id="460" w:author="Autor">
        <w:r w:rsidR="009809B8" w:rsidRPr="00307126">
          <w:rPr>
            <w:rFonts w:ascii="Times New Roman" w:hAnsi="Times New Roman"/>
          </w:rPr>
          <w:t xml:space="preserve"> – </w:t>
        </w:r>
      </w:ins>
      <w:r w:rsidR="009809B8" w:rsidRPr="00307126">
        <w:rPr>
          <w:rFonts w:ascii="Times New Roman" w:hAnsi="Times New Roman"/>
        </w:rPr>
        <w:t>2020</w:t>
      </w:r>
      <w:r w:rsidRPr="00307126">
        <w:rPr>
          <w:rFonts w:ascii="Times New Roman" w:hAnsi="Times New Roman"/>
        </w:rPr>
        <w:t>.</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rsidR="00F27C5C" w:rsidRDefault="00D07F80">
      <w:pPr>
        <w:numPr>
          <w:ilvl w:val="0"/>
          <w:numId w:val="24"/>
        </w:numPr>
        <w:spacing w:before="120" w:after="0" w:line="264" w:lineRule="auto"/>
        <w:jc w:val="both"/>
        <w:rPr>
          <w:rFonts w:ascii="Times New Roman" w:hAnsi="Times New Roman"/>
        </w:rPr>
        <w:pPrChange w:id="461" w:author="Autor">
          <w:pPr>
            <w:numPr>
              <w:numId w:val="24"/>
            </w:numPr>
            <w:tabs>
              <w:tab w:val="num" w:pos="360"/>
              <w:tab w:val="num" w:pos="426"/>
            </w:tabs>
            <w:spacing w:before="120" w:after="0" w:line="264" w:lineRule="auto"/>
            <w:ind w:left="360" w:hanging="360"/>
            <w:jc w:val="both"/>
          </w:pPr>
        </w:pPrChange>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 xml:space="preserve">Projektu a sú určené pre verejnosť alebo účastníkov, vrátane prezenčných listín alebo iných dokumentov potvrdzujúcich účasť na realizovaných aktivitách Projektu informácie uvedené v odseku 2. </w:t>
      </w:r>
      <w:bookmarkStart w:id="462" w:name="_GoBack"/>
      <w:del w:id="463" w:author="Autor">
        <w:r w:rsidRPr="00834F40">
          <w:rPr>
            <w:rFonts w:ascii="Times New Roman" w:hAnsi="Times New Roman"/>
          </w:rPr>
          <w:delText>písm.</w:delText>
        </w:r>
      </w:del>
      <w:bookmarkEnd w:id="462"/>
      <w:ins w:id="464" w:author="Autor">
        <w:r w:rsidRPr="00307126">
          <w:rPr>
            <w:rFonts w:ascii="Times New Roman" w:hAnsi="Times New Roman"/>
          </w:rPr>
          <w:t>písm</w:t>
        </w:r>
        <w:r w:rsidR="000D0602" w:rsidRPr="00307126">
          <w:rPr>
            <w:rFonts w:ascii="Times New Roman" w:hAnsi="Times New Roman"/>
          </w:rPr>
          <w:t>ená</w:t>
        </w:r>
      </w:ins>
      <w:r w:rsidRPr="00307126">
        <w:rPr>
          <w:rFonts w:ascii="Times New Roman" w:hAnsi="Times New Roman"/>
        </w:rPr>
        <w:t xml:space="preserve"> a)</w:t>
      </w:r>
      <w:r w:rsidR="00C53921" w:rsidRPr="00307126">
        <w:rPr>
          <w:rFonts w:ascii="Times New Roman" w:hAnsi="Times New Roman"/>
        </w:rPr>
        <w:t xml:space="preserve"> </w:t>
      </w:r>
      <w:del w:id="465" w:author="Autor">
        <w:r w:rsidR="003A5274">
          <w:rPr>
            <w:rFonts w:ascii="Times New Roman" w:hAnsi="Times New Roman"/>
          </w:rPr>
          <w:delText>a</w:delText>
        </w:r>
        <w:r w:rsidR="003A5274" w:rsidRPr="00834F40">
          <w:rPr>
            <w:rFonts w:ascii="Times New Roman" w:hAnsi="Times New Roman"/>
          </w:rPr>
          <w:delText> </w:delText>
        </w:r>
        <w:r w:rsidRPr="00834F40">
          <w:rPr>
            <w:rFonts w:ascii="Times New Roman" w:hAnsi="Times New Roman"/>
          </w:rPr>
          <w:delText>b</w:delText>
        </w:r>
      </w:del>
      <w:ins w:id="466" w:author="Autor">
        <w:r w:rsidR="00C53921" w:rsidRPr="00307126">
          <w:rPr>
            <w:rFonts w:ascii="Times New Roman" w:hAnsi="Times New Roman"/>
          </w:rPr>
          <w:t>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ins>
      <w:r w:rsidRPr="00307126">
        <w:rPr>
          <w:rFonts w:ascii="Times New Roman" w:hAnsi="Times New Roman"/>
        </w:rPr>
        <w:t xml:space="preserve">) tohto článku VZP, s výnimkou podpornej dokumentácie súvisiacej s Projektom, kde sa Prijímateľ zaväzuje uvádzať informácie uvedené v odseku 2 </w:t>
      </w:r>
      <w:del w:id="467" w:author="Autor">
        <w:r w:rsidRPr="00834F40">
          <w:rPr>
            <w:rFonts w:ascii="Times New Roman" w:hAnsi="Times New Roman"/>
          </w:rPr>
          <w:delText>písm.</w:delText>
        </w:r>
      </w:del>
      <w:ins w:id="468" w:author="Autor">
        <w:r w:rsidRPr="00307126">
          <w:rPr>
            <w:rFonts w:ascii="Times New Roman" w:hAnsi="Times New Roman"/>
          </w:rPr>
          <w:t>písm</w:t>
        </w:r>
        <w:r w:rsidR="000D0602" w:rsidRPr="00307126">
          <w:rPr>
            <w:rFonts w:ascii="Times New Roman" w:hAnsi="Times New Roman"/>
          </w:rPr>
          <w:t>eno</w:t>
        </w:r>
      </w:ins>
      <w:r w:rsidRPr="00307126">
        <w:rPr>
          <w:rFonts w:ascii="Times New Roman" w:hAnsi="Times New Roman"/>
        </w:rPr>
        <w:t xml:space="preserve"> a) tohto článku VZP. </w:t>
      </w:r>
      <w:r w:rsidR="009809B8" w:rsidRPr="00307126">
        <w:rPr>
          <w:rFonts w:ascii="Times New Roman" w:hAnsi="Times New Roman"/>
        </w:rPr>
        <w:t xml:space="preserve">Účtovné a obdobné doklady (napr. faktúry, výplatné pásky, dodacie listy a pod.) nie je potrebné označovať v zmysle odseku 2. tohto článku </w:t>
      </w:r>
      <w:del w:id="469" w:author="Autor">
        <w:r w:rsidR="003A5274" w:rsidRPr="009809B8">
          <w:rPr>
            <w:rFonts w:ascii="Times New Roman" w:hAnsi="Times New Roman"/>
          </w:rPr>
          <w:delText>VP</w:delText>
        </w:r>
      </w:del>
      <w:ins w:id="470" w:author="Autor">
        <w:r w:rsidR="009809B8" w:rsidRPr="00307126">
          <w:rPr>
            <w:rFonts w:ascii="Times New Roman" w:hAnsi="Times New Roman"/>
          </w:rPr>
          <w:t>V</w:t>
        </w:r>
        <w:r w:rsidR="00163369" w:rsidRPr="00307126">
          <w:rPr>
            <w:rFonts w:ascii="Times New Roman" w:hAnsi="Times New Roman"/>
          </w:rPr>
          <w:t>Z</w:t>
        </w:r>
        <w:r w:rsidR="009809B8" w:rsidRPr="00307126">
          <w:rPr>
            <w:rFonts w:ascii="Times New Roman" w:hAnsi="Times New Roman"/>
          </w:rPr>
          <w:t>P</w:t>
        </w:r>
      </w:ins>
      <w:r w:rsidR="009809B8" w:rsidRPr="00307126">
        <w:rPr>
          <w:rFonts w:ascii="Times New Roman" w:hAnsi="Times New Roman"/>
        </w:rPr>
        <w:t>.</w:t>
      </w:r>
    </w:p>
    <w:p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w:t>
      </w:r>
      <w:r w:rsidRPr="00307126">
        <w:rPr>
          <w:rFonts w:ascii="Times New Roman" w:hAnsi="Times New Roman"/>
        </w:rPr>
        <w:lastRenderedPageBreak/>
        <w:t xml:space="preserve">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w:t>
      </w:r>
      <w:del w:id="471" w:author="Autor">
        <w:r w:rsidR="00AF6352">
          <w:rPr>
            <w:rFonts w:ascii="Times New Roman" w:hAnsi="Times New Roman"/>
          </w:rPr>
          <w:br/>
        </w:r>
      </w:del>
      <w:ins w:id="472" w:author="Autor">
        <w:r w:rsidRPr="00307126">
          <w:rPr>
            <w:rFonts w:ascii="Times New Roman" w:hAnsi="Times New Roman"/>
          </w:rPr>
          <w:t xml:space="preserve"> </w:t>
        </w:r>
      </w:ins>
      <w:r w:rsidRPr="00307126">
        <w:rPr>
          <w:rFonts w:ascii="Times New Roman" w:hAnsi="Times New Roman"/>
        </w:rPr>
        <w:t>2014 – 2020.</w:t>
      </w:r>
    </w:p>
    <w:p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473"/>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473"/>
      <w:r w:rsidR="00532E84" w:rsidRPr="00532E84">
        <w:rPr>
          <w:rStyle w:val="Odkaznakomentr"/>
          <w:rFonts w:ascii="Times New Roman" w:hAnsi="Times New Roman"/>
          <w:b w:val="0"/>
          <w:sz w:val="22"/>
          <w:rPrChange w:id="474" w:author="Autor">
            <w:rPr>
              <w:rStyle w:val="Odkaznakomentr"/>
              <w:rFonts w:ascii="Times New Roman" w:hAnsi="Times New Roman"/>
              <w:b w:val="0"/>
            </w:rPr>
          </w:rPrChange>
        </w:rPr>
        <w:commentReference w:id="473"/>
      </w:r>
    </w:p>
    <w:p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Realizácie Projektu</w:t>
      </w:r>
      <w:del w:id="475" w:author="Autor">
        <w:r w:rsidR="003B3F46" w:rsidRPr="00A91910">
          <w:rPr>
            <w:rFonts w:ascii="Times New Roman" w:eastAsia="Times New Roman" w:hAnsi="Times New Roman"/>
            <w:bCs/>
            <w:lang w:eastAsia="sk-SK"/>
          </w:rPr>
          <w:delText>:</w:delText>
        </w:r>
      </w:del>
      <w:ins w:id="476" w:author="Autor">
        <w:r w:rsidR="003B3F46" w:rsidRPr="00307126">
          <w:rPr>
            <w:rFonts w:ascii="Times New Roman" w:eastAsia="Times New Roman" w:hAnsi="Times New Roman"/>
            <w:bCs/>
            <w:lang w:eastAsia="sk-SK"/>
          </w:rPr>
          <w:t xml:space="preserve"> </w:t>
        </w:r>
        <w:commentRangeStart w:id="477"/>
        <w:r w:rsidR="003B3F46" w:rsidRPr="00307126">
          <w:rPr>
            <w:rFonts w:ascii="Times New Roman" w:eastAsia="Times New Roman" w:hAnsi="Times New Roman"/>
            <w:bCs/>
            <w:lang w:eastAsia="sk-SK"/>
          </w:rPr>
          <w:t>a Udržateľnosti Projektu</w:t>
        </w:r>
      </w:ins>
      <w:commentRangeEnd w:id="477"/>
      <w:r w:rsidR="00A75975">
        <w:rPr>
          <w:rStyle w:val="Odkaznakomentr"/>
          <w:rFonts w:ascii="Times New Roman" w:eastAsia="Times New Roman" w:hAnsi="Times New Roman"/>
        </w:rPr>
        <w:commentReference w:id="477"/>
      </w:r>
      <w:ins w:id="478" w:author="Autor">
        <w:r w:rsidR="003B3F46" w:rsidRPr="00307126">
          <w:rPr>
            <w:rFonts w:ascii="Times New Roman" w:eastAsia="Times New Roman" w:hAnsi="Times New Roman"/>
            <w:bCs/>
            <w:lang w:eastAsia="sk-SK"/>
          </w:rPr>
          <w:t>:</w:t>
        </w:r>
      </w:ins>
      <w:r w:rsidR="003B3F46" w:rsidRPr="00307126">
        <w:rPr>
          <w:rFonts w:ascii="Times New Roman" w:eastAsia="Times New Roman" w:hAnsi="Times New Roman"/>
          <w:bCs/>
          <w:lang w:eastAsia="sk-SK"/>
        </w:rPr>
        <w:t xml:space="preserve"> </w:t>
      </w:r>
    </w:p>
    <w:p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užívať počas Realizácie Projektu</w:t>
      </w:r>
      <w:commentRangeStart w:id="479"/>
      <w:del w:id="480" w:author="Autor">
        <w:r w:rsidR="002D2F8C" w:rsidRPr="00834F40">
          <w:rPr>
            <w:rFonts w:ascii="Times New Roman" w:eastAsia="Times New Roman" w:hAnsi="Times New Roman"/>
            <w:lang w:eastAsia="sk-SK"/>
          </w:rPr>
          <w:delText>.</w:delText>
        </w:r>
      </w:del>
      <w:ins w:id="481" w:author="Autor">
        <w:r w:rsidR="00ED3D33" w:rsidRPr="00307126">
          <w:rPr>
            <w:rFonts w:ascii="Times New Roman" w:eastAsia="Times New Roman" w:hAnsi="Times New Roman"/>
            <w:bCs/>
            <w:lang w:eastAsia="sk-SK"/>
          </w:rPr>
          <w:t xml:space="preserve"> a počas </w:t>
        </w:r>
        <w:r w:rsidR="00ED3D33" w:rsidRPr="00307126">
          <w:rPr>
            <w:rFonts w:ascii="Times New Roman" w:eastAsia="Times New Roman" w:hAnsi="Times New Roman"/>
            <w:lang w:eastAsia="sk-SK"/>
          </w:rPr>
          <w:t>Udržateľnosti Projektu</w:t>
        </w:r>
      </w:ins>
      <w:commentRangeEnd w:id="479"/>
      <w:r w:rsidR="00A75975">
        <w:rPr>
          <w:rStyle w:val="Odkaznakomentr"/>
          <w:rFonts w:ascii="Times New Roman" w:eastAsia="Times New Roman" w:hAnsi="Times New Roman"/>
        </w:rPr>
        <w:commentReference w:id="479"/>
      </w:r>
      <w:ins w:id="482" w:author="Autor">
        <w:r w:rsidR="002D2F8C" w:rsidRPr="00307126">
          <w:rPr>
            <w:rFonts w:ascii="Times New Roman" w:eastAsia="Times New Roman" w:hAnsi="Times New Roman"/>
            <w:lang w:eastAsia="sk-SK"/>
          </w:rPr>
          <w:t>.</w:t>
        </w:r>
      </w:ins>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w:t>
      </w:r>
      <w:del w:id="483" w:author="Autor">
        <w:r w:rsidR="00084FE2" w:rsidRPr="00A91910">
          <w:rPr>
            <w:rFonts w:ascii="Times New Roman" w:eastAsia="Times New Roman" w:hAnsi="Times New Roman"/>
            <w:bCs/>
            <w:lang w:eastAsia="sk-SK"/>
          </w:rPr>
          <w:delText>;</w:delText>
        </w:r>
      </w:del>
      <w:ins w:id="484" w:author="Autor">
        <w:r w:rsidR="00B1543F" w:rsidRPr="00307126">
          <w:rPr>
            <w:rFonts w:ascii="Times New Roman" w:eastAsia="Times New Roman" w:hAnsi="Times New Roman"/>
            <w:bCs/>
            <w:lang w:eastAsia="sk-SK"/>
          </w:rPr>
          <w:t xml:space="preserve"> </w:t>
        </w:r>
        <w:commentRangeStart w:id="485"/>
        <w:r w:rsidR="00B1543F" w:rsidRPr="00307126">
          <w:rPr>
            <w:rFonts w:ascii="Times New Roman" w:eastAsia="Times New Roman" w:hAnsi="Times New Roman"/>
            <w:bCs/>
            <w:lang w:eastAsia="sk-SK"/>
          </w:rPr>
          <w:t>a Udržateľnosti projektu</w:t>
        </w:r>
      </w:ins>
      <w:commentRangeEnd w:id="485"/>
      <w:r w:rsidR="00A75975">
        <w:rPr>
          <w:rStyle w:val="Odkaznakomentr"/>
          <w:rFonts w:ascii="Times New Roman" w:eastAsia="Times New Roman" w:hAnsi="Times New Roman"/>
        </w:rPr>
        <w:commentReference w:id="485"/>
      </w:r>
      <w:ins w:id="486" w:author="Autor">
        <w:r w:rsidR="00084FE2" w:rsidRPr="00307126">
          <w:rPr>
            <w:rFonts w:ascii="Times New Roman" w:eastAsia="Times New Roman" w:hAnsi="Times New Roman"/>
            <w:bCs/>
            <w:lang w:eastAsia="sk-SK"/>
          </w:rPr>
          <w:t>;</w:t>
        </w:r>
      </w:ins>
      <w:r w:rsidR="003B3F46" w:rsidRPr="00307126">
        <w:rPr>
          <w:rFonts w:ascii="Times New Roman" w:eastAsia="Times New Roman" w:hAnsi="Times New Roman"/>
          <w:bCs/>
          <w:lang w:eastAsia="sk-SK"/>
        </w:rPr>
        <w:t xml:space="preserve">  </w:t>
      </w:r>
    </w:p>
    <w:p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w:t>
      </w:r>
      <w:del w:id="487" w:author="Autor">
        <w:r w:rsidRPr="00A91910">
          <w:rPr>
            <w:rFonts w:ascii="Times New Roman" w:hAnsi="Times New Roman"/>
          </w:rPr>
          <w:delText> </w:delText>
        </w:r>
      </w:del>
      <w:ins w:id="488" w:author="Autor">
        <w:r w:rsidR="00CD087F" w:rsidRPr="00307126">
          <w:rPr>
            <w:rFonts w:ascii="Times New Roman" w:hAnsi="Times New Roman"/>
          </w:rPr>
          <w:t xml:space="preserve"> </w:t>
        </w:r>
      </w:ins>
      <w:r w:rsidR="00CD087F" w:rsidRPr="00307126">
        <w:rPr>
          <w:rFonts w:ascii="Times New Roman" w:hAnsi="Times New Roman"/>
        </w:rPr>
        <w:t>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del w:id="489" w:author="Autor">
        <w:r w:rsidR="00CE3ED1" w:rsidRPr="00CE3ED1">
          <w:delText xml:space="preserve"> </w:delText>
        </w:r>
        <w:r w:rsidR="00CE3ED1" w:rsidRPr="007C748D">
          <w:rPr>
            <w:rFonts w:ascii="Times New Roman" w:hAnsi="Times New Roman"/>
          </w:rPr>
          <w:delText>alebo v súlade s oprávnením vyplývajúcim z osobitného predpisu</w:delText>
        </w:r>
      </w:del>
      <w:r w:rsidR="002D5A42" w:rsidRPr="00307126">
        <w:rPr>
          <w:rFonts w:ascii="Times New Roman" w:hAnsi="Times New Roman"/>
        </w:rPr>
        <w:t>,</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490"/>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490"/>
      <w:r w:rsidR="0055539C" w:rsidRPr="00307126">
        <w:rPr>
          <w:rStyle w:val="Odkaznakomentr"/>
          <w:rFonts w:ascii="Times New Roman" w:eastAsia="Times New Roman" w:hAnsi="Times New Roman"/>
          <w:sz w:val="22"/>
          <w:szCs w:val="22"/>
        </w:rPr>
        <w:commentReference w:id="490"/>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w:t>
      </w:r>
      <w:ins w:id="491" w:author="Autor">
        <w:r w:rsidR="00B87E39" w:rsidRPr="00307126">
          <w:rPr>
            <w:rFonts w:ascii="Times New Roman" w:hAnsi="Times New Roman"/>
            <w:bCs/>
          </w:rPr>
          <w:t xml:space="preserve"> </w:t>
        </w:r>
        <w:commentRangeStart w:id="492"/>
        <w:r w:rsidR="00B87E39" w:rsidRPr="00307126">
          <w:rPr>
            <w:rFonts w:ascii="Times New Roman" w:hAnsi="Times New Roman"/>
            <w:bCs/>
          </w:rPr>
          <w:t>a Udržateľnosti Projektu</w:t>
        </w:r>
      </w:ins>
      <w:commentRangeEnd w:id="492"/>
      <w:r w:rsidR="003C68ED">
        <w:rPr>
          <w:rStyle w:val="Odkaznakomentr"/>
          <w:rFonts w:ascii="Times New Roman" w:eastAsia="Times New Roman" w:hAnsi="Times New Roman"/>
        </w:rPr>
        <w:commentReference w:id="492"/>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lastRenderedPageBreak/>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w:t>
      </w:r>
      <w:proofErr w:type="spellStart"/>
      <w:r w:rsidRPr="00307126">
        <w:rPr>
          <w:rFonts w:ascii="Times New Roman" w:hAnsi="Times New Roman"/>
          <w:bCs/>
        </w:rPr>
        <w:t>designu</w:t>
      </w:r>
      <w:proofErr w:type="spellEnd"/>
      <w:r w:rsidRPr="00307126">
        <w:rPr>
          <w:rFonts w:ascii="Times New Roman" w:hAnsi="Times New Roman"/>
          <w:bCs/>
        </w:rPr>
        <w:t xml:space="preserve">, práva na ochranu úžitkového vzoru, práva ku </w:t>
      </w:r>
      <w:proofErr w:type="spellStart"/>
      <w:r w:rsidRPr="00307126">
        <w:rPr>
          <w:rFonts w:ascii="Times New Roman" w:hAnsi="Times New Roman"/>
          <w:bCs/>
        </w:rPr>
        <w:t>know-how</w:t>
      </w:r>
      <w:proofErr w:type="spellEnd"/>
      <w:r w:rsidRPr="00307126">
        <w:rPr>
          <w:rFonts w:ascii="Times New Roman" w:hAnsi="Times New Roman"/>
          <w:bCs/>
        </w:rPr>
        <w:t>)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493"/>
      <w:r w:rsidRPr="00307126">
        <w:rPr>
          <w:rFonts w:ascii="Times New Roman" w:hAnsi="Times New Roman"/>
          <w:bCs/>
        </w:rPr>
        <w:t>vytvorenie alebo zabezpečenie vytvorenia diela alebo iného práva duševného vlastníctva (vrátane priemyselného vlastníctva) pre Projekt</w:t>
      </w:r>
      <w:commentRangeEnd w:id="493"/>
      <w:r w:rsidR="00EE1A37" w:rsidRPr="00F63C73">
        <w:rPr>
          <w:rStyle w:val="Odkaznakomentr"/>
          <w:rFonts w:ascii="Times New Roman" w:hAnsi="Times New Roman"/>
          <w:sz w:val="22"/>
        </w:rPr>
        <w:commentReference w:id="493"/>
      </w:r>
      <w:r w:rsidRPr="00307126">
        <w:rPr>
          <w:rFonts w:ascii="Times New Roman" w:hAnsi="Times New Roman"/>
          <w:bCs/>
        </w:rPr>
        <w:t xml:space="preserve">, Prijímateľ ako nadobúdateľ musí byť oprávnený v rozsahu, v akom to nevylučujú </w:t>
      </w:r>
      <w:proofErr w:type="spellStart"/>
      <w:r w:rsidRPr="00307126">
        <w:rPr>
          <w:rFonts w:ascii="Times New Roman" w:hAnsi="Times New Roman"/>
          <w:bCs/>
        </w:rPr>
        <w:t>všeobecne-záväzné</w:t>
      </w:r>
      <w:proofErr w:type="spellEnd"/>
      <w:r w:rsidRPr="00307126">
        <w:rPr>
          <w:rFonts w:ascii="Times New Roman" w:hAnsi="Times New Roman"/>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w:t>
      </w:r>
      <w:ins w:id="494" w:author="Autor">
        <w:r w:rsidRPr="00307126">
          <w:rPr>
            <w:rFonts w:ascii="Times New Roman" w:hAnsi="Times New Roman"/>
            <w:bCs/>
          </w:rPr>
          <w:t xml:space="preserve">a zabezpečiť Udržateľnosť Projektu </w:t>
        </w:r>
      </w:ins>
      <w:r w:rsidRPr="00307126">
        <w:rPr>
          <w:rFonts w:ascii="Times New Roman" w:hAnsi="Times New Roman"/>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lastRenderedPageBreak/>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Projektu</w:t>
      </w:r>
      <w:del w:id="495" w:author="Autor">
        <w:r w:rsidRPr="00A91910">
          <w:rPr>
            <w:rFonts w:ascii="Times New Roman" w:hAnsi="Times New Roman"/>
          </w:rPr>
          <w:delText>:</w:delText>
        </w:r>
      </w:del>
      <w:ins w:id="496" w:author="Autor">
        <w:r w:rsidRPr="00307126">
          <w:rPr>
            <w:rFonts w:ascii="Times New Roman" w:eastAsia="Times New Roman" w:hAnsi="Times New Roman"/>
            <w:bCs/>
            <w:lang w:eastAsia="sk-SK"/>
          </w:rPr>
          <w:t xml:space="preserve"> </w:t>
        </w:r>
        <w:commentRangeStart w:id="497"/>
        <w:r w:rsidRPr="00307126">
          <w:rPr>
            <w:rFonts w:ascii="Times New Roman" w:eastAsia="Times New Roman" w:hAnsi="Times New Roman"/>
            <w:bCs/>
            <w:lang w:eastAsia="sk-SK"/>
          </w:rPr>
          <w:t xml:space="preserve">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ins>
      <w:commentRangeEnd w:id="497"/>
      <w:r w:rsidR="003C68ED">
        <w:rPr>
          <w:rStyle w:val="Odkaznakomentr"/>
          <w:rFonts w:ascii="Times New Roman" w:eastAsia="Times New Roman" w:hAnsi="Times New Roman"/>
        </w:rPr>
        <w:commentReference w:id="497"/>
      </w:r>
      <w:ins w:id="498" w:author="Autor">
        <w:r w:rsidRPr="00307126">
          <w:rPr>
            <w:rFonts w:ascii="Times New Roman" w:hAnsi="Times New Roman"/>
          </w:rPr>
          <w:t>:</w:t>
        </w:r>
      </w:ins>
    </w:p>
    <w:p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w:t>
      </w:r>
      <w:del w:id="499" w:author="Autor">
        <w:r w:rsidR="00084FE2" w:rsidRPr="00A91910">
          <w:rPr>
            <w:rFonts w:ascii="Times New Roman" w:hAnsi="Times New Roman"/>
          </w:rPr>
          <w:delText>ods</w:delText>
        </w:r>
        <w:r w:rsidR="00577C2C">
          <w:rPr>
            <w:rFonts w:ascii="Times New Roman" w:hAnsi="Times New Roman"/>
          </w:rPr>
          <w:delText>eku</w:delText>
        </w:r>
      </w:del>
      <w:ins w:id="500" w:author="Autor">
        <w:r w:rsidR="00084FE2" w:rsidRPr="00307126">
          <w:rPr>
            <w:rFonts w:ascii="Times New Roman" w:hAnsi="Times New Roman"/>
          </w:rPr>
          <w:t>ods.</w:t>
        </w:r>
      </w:ins>
      <w:r w:rsidR="00084FE2" w:rsidRPr="00307126">
        <w:rPr>
          <w:rFonts w:ascii="Times New Roman" w:hAnsi="Times New Roman"/>
        </w:rPr>
        <w:t xml:space="preserve"> 1 </w:t>
      </w:r>
      <w:del w:id="501" w:author="Autor">
        <w:r w:rsidR="00084FE2" w:rsidRPr="00A91910">
          <w:rPr>
            <w:rFonts w:ascii="Times New Roman" w:hAnsi="Times New Roman"/>
          </w:rPr>
          <w:delText>písm</w:delText>
        </w:r>
        <w:r w:rsidR="00577C2C">
          <w:rPr>
            <w:rFonts w:ascii="Times New Roman" w:hAnsi="Times New Roman"/>
          </w:rPr>
          <w:delText>ena</w:delText>
        </w:r>
      </w:del>
      <w:ins w:id="502" w:author="Autor">
        <w:r w:rsidR="00084FE2" w:rsidRPr="00307126">
          <w:rPr>
            <w:rFonts w:ascii="Times New Roman" w:hAnsi="Times New Roman"/>
          </w:rPr>
          <w:t>písm</w:t>
        </w:r>
        <w:r w:rsidR="000D0602" w:rsidRPr="00307126">
          <w:rPr>
            <w:rFonts w:ascii="Times New Roman" w:hAnsi="Times New Roman"/>
          </w:rPr>
          <w:t>eno</w:t>
        </w:r>
      </w:ins>
      <w:r w:rsidR="000D0602" w:rsidRPr="00307126">
        <w:rPr>
          <w:rFonts w:ascii="Times New Roman" w:hAnsi="Times New Roman"/>
        </w:rPr>
        <w:t xml:space="preserve">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rsidR="00107570" w:rsidRPr="00307126" w:rsidRDefault="00107570" w:rsidP="00C87FFC">
      <w:pPr>
        <w:numPr>
          <w:ilvl w:val="2"/>
          <w:numId w:val="17"/>
        </w:numPr>
        <w:spacing w:before="120" w:after="0" w:line="264" w:lineRule="auto"/>
        <w:ind w:left="1418" w:hanging="284"/>
        <w:jc w:val="both"/>
        <w:rPr>
          <w:rFonts w:ascii="Times New Roman" w:hAnsi="Times New Roman"/>
        </w:rPr>
      </w:pPr>
      <w:commentRangeStart w:id="503"/>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commentRangeEnd w:id="503"/>
      <w:r w:rsidR="004458C4" w:rsidRPr="00A91910">
        <w:rPr>
          <w:rStyle w:val="Odkaznakomentr"/>
          <w:rFonts w:ascii="Times New Roman" w:eastAsia="Times New Roman" w:hAnsi="Times New Roman"/>
          <w:sz w:val="22"/>
          <w:szCs w:val="22"/>
          <w:lang w:eastAsia="sk-SK"/>
        </w:rPr>
        <w:commentReference w:id="503"/>
      </w:r>
    </w:p>
    <w:p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w:t>
      </w:r>
      <w:del w:id="504" w:author="Autor">
        <w:r w:rsidR="00DB174F">
          <w:rPr>
            <w:rFonts w:ascii="Times New Roman" w:eastAsia="Times New Roman" w:hAnsi="Times New Roman"/>
            <w:bCs/>
            <w:lang w:eastAsia="sk-SK"/>
          </w:rPr>
          <w:delText>ods</w:delText>
        </w:r>
        <w:r w:rsidR="00D05A4C">
          <w:rPr>
            <w:rFonts w:ascii="Times New Roman" w:eastAsia="Times New Roman" w:hAnsi="Times New Roman"/>
            <w:bCs/>
            <w:lang w:eastAsia="sk-SK"/>
          </w:rPr>
          <w:delText>eku</w:delText>
        </w:r>
      </w:del>
      <w:ins w:id="505" w:author="Autor">
        <w:r w:rsidR="00DB174F" w:rsidRPr="00307126">
          <w:rPr>
            <w:rFonts w:ascii="Times New Roman" w:eastAsia="Times New Roman" w:hAnsi="Times New Roman"/>
            <w:bCs/>
            <w:lang w:eastAsia="sk-SK"/>
          </w:rPr>
          <w:t>ods</w:t>
        </w:r>
        <w:r w:rsidR="00CE5784" w:rsidRPr="00307126">
          <w:rPr>
            <w:rFonts w:ascii="Times New Roman" w:eastAsia="Times New Roman" w:hAnsi="Times New Roman"/>
            <w:bCs/>
            <w:lang w:eastAsia="sk-SK"/>
          </w:rPr>
          <w:t>ek</w:t>
        </w:r>
      </w:ins>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ins w:id="506" w:author="Autor">
        <w:r w:rsidR="00DB174F" w:rsidRPr="00307126">
          <w:rPr>
            <w:rFonts w:ascii="Times New Roman" w:eastAsia="Times New Roman" w:hAnsi="Times New Roman"/>
            <w:bCs/>
            <w:lang w:eastAsia="sk-SK"/>
          </w:rPr>
          <w:t>.</w:t>
        </w:r>
      </w:ins>
      <w:r w:rsidR="00DB174F" w:rsidRPr="00307126">
        <w:rPr>
          <w:rFonts w:ascii="Times New Roman" w:eastAsia="Times New Roman" w:hAnsi="Times New Roman"/>
          <w:bCs/>
          <w:lang w:eastAsia="sk-SK"/>
        </w:rPr>
        <w:t xml:space="preserve"> b) bod. (i) a (</w:t>
      </w:r>
      <w:proofErr w:type="spellStart"/>
      <w:r w:rsidR="00DB174F" w:rsidRPr="00307126">
        <w:rPr>
          <w:rFonts w:ascii="Times New Roman" w:eastAsia="Times New Roman" w:hAnsi="Times New Roman"/>
          <w:bCs/>
          <w:lang w:eastAsia="sk-SK"/>
        </w:rPr>
        <w:t>ii</w:t>
      </w:r>
      <w:proofErr w:type="spellEnd"/>
      <w:r w:rsidR="00DB174F" w:rsidRPr="00307126">
        <w:rPr>
          <w:rFonts w:ascii="Times New Roman" w:eastAsia="Times New Roman" w:hAnsi="Times New Roman"/>
          <w:bCs/>
          <w:lang w:eastAsia="sk-SK"/>
        </w:rPr>
        <w:t>)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ins w:id="507" w:author="Autor">
        <w:r w:rsidR="00DB174F" w:rsidRPr="00307126">
          <w:rPr>
            <w:rFonts w:ascii="Times New Roman" w:eastAsia="Times New Roman" w:hAnsi="Times New Roman"/>
            <w:bCs/>
            <w:lang w:eastAsia="sk-SK"/>
          </w:rPr>
          <w:t>.</w:t>
        </w:r>
      </w:ins>
      <w:r w:rsidR="00DB174F" w:rsidRPr="00307126">
        <w:rPr>
          <w:rFonts w:ascii="Times New Roman" w:eastAsia="Times New Roman" w:hAnsi="Times New Roman"/>
          <w:bCs/>
          <w:lang w:eastAsia="sk-SK"/>
        </w:rPr>
        <w:t xml:space="preserve">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ins w:id="508" w:author="Autor">
        <w:r w:rsidR="009F7121" w:rsidRPr="00307126">
          <w:rPr>
            <w:rFonts w:ascii="Times New Roman" w:eastAsia="Times New Roman" w:hAnsi="Times New Roman"/>
            <w:bCs/>
            <w:lang w:eastAsia="sk-SK"/>
          </w:rPr>
          <w:t>.</w:t>
        </w:r>
      </w:ins>
      <w:r w:rsidR="009F7121"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w:t>
      </w:r>
      <w:proofErr w:type="spellStart"/>
      <w:r w:rsidR="009F7121" w:rsidRPr="00307126">
        <w:rPr>
          <w:rFonts w:ascii="Times New Roman" w:eastAsia="Times New Roman" w:hAnsi="Times New Roman"/>
          <w:bCs/>
          <w:lang w:eastAsia="sk-SK"/>
        </w:rPr>
        <w:t>ii</w:t>
      </w:r>
      <w:proofErr w:type="spellEnd"/>
      <w:r w:rsidR="009F7121" w:rsidRPr="00307126">
        <w:rPr>
          <w:rFonts w:ascii="Times New Roman" w:eastAsia="Times New Roman" w:hAnsi="Times New Roman"/>
          <w:bCs/>
          <w:lang w:eastAsia="sk-SK"/>
        </w:rPr>
        <w:t>)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rsidR="009A0EB4" w:rsidRPr="00307126" w:rsidRDefault="00AA0703"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del w:id="509" w:author="Autor">
        <w:r>
          <w:rPr>
            <w:rFonts w:ascii="Times New Roman" w:eastAsia="Times New Roman" w:hAnsi="Times New Roman"/>
            <w:bCs/>
            <w:lang w:eastAsia="sk-SK"/>
          </w:rPr>
          <w:delText>Neuplatňuje sa</w:delText>
        </w:r>
        <w:r w:rsidR="009A0EB4" w:rsidRPr="00A91910">
          <w:rPr>
            <w:rFonts w:ascii="Times New Roman" w:eastAsia="Times New Roman" w:hAnsi="Times New Roman"/>
            <w:bCs/>
            <w:lang w:eastAsia="sk-SK"/>
          </w:rPr>
          <w:delText>.</w:delText>
        </w:r>
      </w:del>
      <w:ins w:id="510" w:author="Autor">
        <w:r w:rsidR="009A0EB4"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009A0EB4"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009A0EB4" w:rsidRPr="00307126">
          <w:rPr>
            <w:rFonts w:ascii="Times New Roman" w:eastAsia="Times New Roman" w:hAnsi="Times New Roman"/>
            <w:bCs/>
            <w:lang w:eastAsia="sk-SK"/>
          </w:rPr>
          <w:t>b) body (i) a (</w:t>
        </w:r>
        <w:proofErr w:type="spellStart"/>
        <w:r w:rsidR="009A0EB4" w:rsidRPr="00307126">
          <w:rPr>
            <w:rFonts w:ascii="Times New Roman" w:eastAsia="Times New Roman" w:hAnsi="Times New Roman"/>
            <w:bCs/>
            <w:lang w:eastAsia="sk-SK"/>
          </w:rPr>
          <w:t>ii</w:t>
        </w:r>
        <w:proofErr w:type="spellEnd"/>
        <w:r w:rsidR="009A0EB4" w:rsidRPr="00307126">
          <w:rPr>
            <w:rFonts w:ascii="Times New Roman" w:eastAsia="Times New Roman" w:hAnsi="Times New Roman"/>
            <w:bCs/>
            <w:lang w:eastAsia="sk-SK"/>
          </w:rPr>
          <w:t>) a podľa ods</w:t>
        </w:r>
        <w:r w:rsidR="000D0602" w:rsidRPr="00307126">
          <w:rPr>
            <w:rFonts w:ascii="Times New Roman" w:eastAsia="Times New Roman" w:hAnsi="Times New Roman"/>
            <w:bCs/>
            <w:lang w:eastAsia="sk-SK"/>
          </w:rPr>
          <w:t>eku</w:t>
        </w:r>
        <w:r w:rsidR="009A0EB4"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009A0EB4"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009A0EB4"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009A0EB4"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009A0EB4"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009A0EB4"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009A0EB4" w:rsidRPr="00307126">
          <w:rPr>
            <w:rFonts w:ascii="Times New Roman" w:eastAsia="Times New Roman" w:hAnsi="Times New Roman"/>
            <w:bCs/>
            <w:lang w:eastAsia="sk-SK"/>
          </w:rPr>
          <w:t>.</w:t>
        </w:r>
      </w:ins>
      <w:r w:rsidR="009A0EB4" w:rsidRPr="00307126">
        <w:rPr>
          <w:rFonts w:ascii="Times New Roman" w:eastAsia="Times New Roman" w:hAnsi="Times New Roman"/>
          <w:bCs/>
          <w:lang w:eastAsia="sk-SK"/>
        </w:rPr>
        <w:t xml:space="preserve"> </w:t>
      </w:r>
    </w:p>
    <w:p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w:t>
      </w:r>
      <w:r w:rsidR="00F30359" w:rsidRPr="00307126">
        <w:rPr>
          <w:rFonts w:ascii="Times New Roman" w:hAnsi="Times New Roman"/>
        </w:rPr>
        <w:lastRenderedPageBreak/>
        <w:t>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w:t>
      </w:r>
      <w:r w:rsidR="00C85BF2" w:rsidRPr="006246AA">
        <w:rPr>
          <w:rFonts w:ascii="Times New Roman" w:hAnsi="Times New Roman"/>
        </w:rPr>
        <w:t>čl</w:t>
      </w:r>
      <w:r w:rsidR="009A4BEE">
        <w:rPr>
          <w:rFonts w:ascii="Times New Roman" w:hAnsi="Times New Roman"/>
        </w:rPr>
        <w:t>ánk</w:t>
      </w:r>
      <w:r w:rsidR="00AF6352">
        <w:rPr>
          <w:rFonts w:ascii="Times New Roman" w:hAnsi="Times New Roman"/>
        </w:rPr>
        <w:t>om</w:t>
      </w:r>
      <w:r w:rsidR="00C85BF2" w:rsidRPr="00307126">
        <w:rPr>
          <w:rFonts w:ascii="Times New Roman" w:hAnsi="Times New Roman"/>
        </w:rPr>
        <w:t xml:space="preserve"> 10 VZP</w:t>
      </w:r>
      <w:r w:rsidR="00D06185" w:rsidRPr="00307126">
        <w:rPr>
          <w:rFonts w:ascii="Times New Roman" w:hAnsi="Times New Roman"/>
        </w:rPr>
        <w:t xml:space="preserve">. </w:t>
      </w:r>
    </w:p>
    <w:p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rsidR="00F27C5C" w:rsidRDefault="00843456">
      <w:pPr>
        <w:numPr>
          <w:ilvl w:val="0"/>
          <w:numId w:val="18"/>
        </w:numPr>
        <w:tabs>
          <w:tab w:val="clear" w:pos="720"/>
          <w:tab w:val="num" w:pos="567"/>
        </w:tabs>
        <w:ind w:left="567" w:hanging="567"/>
        <w:jc w:val="both"/>
        <w:rPr>
          <w:rFonts w:ascii="Times New Roman" w:hAnsi="Times New Roman"/>
        </w:rPr>
        <w:pPrChange w:id="511" w:author="Autor">
          <w:pPr>
            <w:numPr>
              <w:numId w:val="18"/>
            </w:numPr>
            <w:tabs>
              <w:tab w:val="num" w:pos="540"/>
              <w:tab w:val="num" w:pos="720"/>
            </w:tabs>
            <w:spacing w:before="120" w:line="264" w:lineRule="auto"/>
            <w:ind w:left="720" w:hanging="360"/>
            <w:jc w:val="both"/>
          </w:pPr>
        </w:pPrChange>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del w:id="512" w:author="Autor">
        <w:r w:rsidR="005443BF">
          <w:rPr>
            <w:rFonts w:ascii="Times New Roman" w:hAnsi="Times New Roman"/>
            <w:bCs/>
          </w:rPr>
          <w:delText>bode 6.9</w:delText>
        </w:r>
      </w:del>
      <w:ins w:id="513" w:author="Autor">
        <w:r w:rsidR="00867309" w:rsidRPr="00307126">
          <w:rPr>
            <w:rFonts w:ascii="Times New Roman" w:hAnsi="Times New Roman"/>
            <w:bCs/>
          </w:rPr>
          <w:t xml:space="preserve">príslušnej kapitole </w:t>
        </w:r>
      </w:ins>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w:t>
      </w:r>
      <w:del w:id="514" w:author="Autor">
        <w:r w:rsidR="003073F3">
          <w:rPr>
            <w:rFonts w:ascii="Times New Roman" w:hAnsi="Times New Roman"/>
            <w:bCs/>
          </w:rPr>
          <w:delText>podstatné porušenie povinnosti Prijímateľa</w:delText>
        </w:r>
      </w:del>
      <w:ins w:id="515" w:author="Autor">
        <w:r w:rsidRPr="00307126">
          <w:rPr>
            <w:rFonts w:ascii="Times New Roman" w:hAnsi="Times New Roman"/>
            <w:bCs/>
          </w:rPr>
          <w:t>Podstatnú zmenu Projektu</w:t>
        </w:r>
      </w:ins>
      <w:r w:rsidRPr="00307126">
        <w:rPr>
          <w:rFonts w:ascii="Times New Roman" w:hAnsi="Times New Roman"/>
          <w:bCs/>
        </w:rPr>
        <w:t xml:space="preserve"> v prípade, ak táto zmena nemá </w:t>
      </w:r>
      <w:r w:rsidRPr="00307126">
        <w:rPr>
          <w:rFonts w:ascii="Times New Roman" w:hAnsi="Times New Roman"/>
          <w:bCs/>
        </w:rPr>
        <w:lastRenderedPageBreak/>
        <w:t xml:space="preserve">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del w:id="516" w:author="Autor">
        <w:r w:rsidR="003073F3">
          <w:rPr>
            <w:rFonts w:ascii="Times New Roman" w:hAnsi="Times New Roman"/>
            <w:bCs/>
          </w:rPr>
          <w:delText>podstatnému porušeniu povinnosti Prijímateľa</w:delText>
        </w:r>
      </w:del>
      <w:ins w:id="517" w:author="Autor">
        <w:r w:rsidR="00EF7DCB" w:rsidRPr="00307126">
          <w:rPr>
            <w:rFonts w:ascii="Times New Roman" w:hAnsi="Times New Roman"/>
            <w:bCs/>
          </w:rPr>
          <w:t>P</w:t>
        </w:r>
        <w:r w:rsidRPr="00307126">
          <w:rPr>
            <w:rFonts w:ascii="Times New Roman" w:hAnsi="Times New Roman"/>
            <w:bCs/>
          </w:rPr>
          <w:t>odstatnej zmene Projektu</w:t>
        </w:r>
      </w:ins>
      <w:r w:rsidRPr="00307126">
        <w:rPr>
          <w:rFonts w:ascii="Times New Roman" w:hAnsi="Times New Roman"/>
          <w:bCs/>
        </w:rPr>
        <w:t xml:space="preserve">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w:t>
      </w:r>
      <w:ins w:id="518" w:author="Autor">
        <w:r w:rsidR="00597DFC" w:rsidRPr="00307126">
          <w:rPr>
            <w:rFonts w:ascii="Times New Roman" w:hAnsi="Times New Roman"/>
          </w:rPr>
          <w:t xml:space="preserve"> </w:t>
        </w:r>
      </w:ins>
    </w:p>
    <w:p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w:t>
      </w:r>
      <w:del w:id="519" w:author="Autor">
        <w:r w:rsidRPr="00A91910">
          <w:rPr>
            <w:rFonts w:ascii="Times New Roman" w:hAnsi="Times New Roman"/>
          </w:rPr>
          <w:delText xml:space="preserve">začatí realizácie </w:delText>
        </w:r>
        <w:r w:rsidR="0045056A">
          <w:rPr>
            <w:rFonts w:ascii="Times New Roman" w:hAnsi="Times New Roman"/>
          </w:rPr>
          <w:delText>hlavných</w:delText>
        </w:r>
      </w:del>
      <w:ins w:id="520" w:author="Autor">
        <w:r w:rsidRPr="00307126">
          <w:rPr>
            <w:rFonts w:ascii="Times New Roman" w:hAnsi="Times New Roman"/>
          </w:rPr>
          <w:t xml:space="preserve"> realizáci</w:t>
        </w:r>
        <w:r w:rsidR="00067253">
          <w:rPr>
            <w:rFonts w:ascii="Times New Roman" w:hAnsi="Times New Roman"/>
          </w:rPr>
          <w:t>i</w:t>
        </w:r>
      </w:ins>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del w:id="521" w:author="Autor">
        <w:r w:rsidRPr="0090211A">
          <w:rPr>
            <w:rFonts w:ascii="Times New Roman" w:hAnsi="Times New Roman"/>
            <w:bCs/>
          </w:rPr>
          <w:delText xml:space="preserve">Príloha č. </w:delText>
        </w:r>
        <w:r w:rsidR="00334AE5" w:rsidRPr="0090211A">
          <w:rPr>
            <w:rFonts w:ascii="Times New Roman" w:hAnsi="Times New Roman"/>
            <w:bCs/>
          </w:rPr>
          <w:delText>3</w:delText>
        </w:r>
        <w:r w:rsidR="00A1321B" w:rsidRPr="00A1321B">
          <w:rPr>
            <w:rFonts w:ascii="Times New Roman" w:hAnsi="Times New Roman"/>
            <w:bCs/>
          </w:rPr>
          <w:delText xml:space="preserve"> </w:delText>
        </w:r>
        <w:r w:rsidR="00A1321B">
          <w:rPr>
            <w:rFonts w:ascii="Times New Roman" w:hAnsi="Times New Roman"/>
            <w:bCs/>
          </w:rPr>
          <w:delText>Zmluvy o poskytnutí NFP</w:delText>
        </w:r>
        <w:r w:rsidRPr="0090211A">
          <w:rPr>
            <w:rFonts w:ascii="Times New Roman" w:hAnsi="Times New Roman"/>
            <w:bCs/>
          </w:rPr>
          <w:delText>)</w:delText>
        </w:r>
        <w:r w:rsidRPr="0090211A">
          <w:rPr>
            <w:rFonts w:ascii="Times New Roman" w:hAnsi="Times New Roman"/>
          </w:rPr>
          <w:delText>,</w:delText>
        </w:r>
      </w:del>
      <w:ins w:id="522" w:author="Auto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w:t>
        </w:r>
      </w:ins>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 účinnosťou Zmluvy o poskytnutí NFP, je povinný zaslať Poskytovateľovi Hlásenie o </w:t>
      </w:r>
      <w:del w:id="523" w:author="Autor">
        <w:r w:rsidRPr="00A91910">
          <w:rPr>
            <w:rFonts w:ascii="Times New Roman" w:hAnsi="Times New Roman"/>
          </w:rPr>
          <w:delText xml:space="preserve">začatí realizácie </w:delText>
        </w:r>
        <w:r w:rsidR="00964F77" w:rsidRPr="0045056A">
          <w:rPr>
            <w:rFonts w:ascii="Times New Roman" w:hAnsi="Times New Roman"/>
          </w:rPr>
          <w:delText>hlavných</w:delText>
        </w:r>
      </w:del>
      <w:ins w:id="524" w:author="Autor">
        <w:r w:rsidRPr="00307126">
          <w:rPr>
            <w:rFonts w:ascii="Times New Roman" w:hAnsi="Times New Roman"/>
          </w:rPr>
          <w:t>realizáci</w:t>
        </w:r>
        <w:r w:rsidR="007A6C01" w:rsidRPr="00307126">
          <w:rPr>
            <w:rFonts w:ascii="Times New Roman" w:hAnsi="Times New Roman"/>
          </w:rPr>
          <w:t>i</w:t>
        </w:r>
      </w:ins>
      <w:r w:rsidRPr="00307126">
        <w:rPr>
          <w:rFonts w:ascii="Times New Roman" w:hAnsi="Times New Roman"/>
        </w:rPr>
        <w:t xml:space="preserve"> aktivít Projektu</w:t>
      </w:r>
      <w:ins w:id="525" w:author="Autor">
        <w:r w:rsidRPr="00307126">
          <w:rPr>
            <w:rFonts w:ascii="Times New Roman" w:hAnsi="Times New Roman"/>
          </w:rPr>
          <w:t xml:space="preserve"> </w:t>
        </w:r>
        <w:r w:rsidR="007A6C01" w:rsidRPr="00307126">
          <w:rPr>
            <w:rFonts w:ascii="Times New Roman" w:hAnsi="Times New Roman"/>
          </w:rPr>
          <w:t>prostredníctvom formulára v ITMS2014+</w:t>
        </w:r>
      </w:ins>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rsidR="00174CB4" w:rsidRPr="00307126" w:rsidRDefault="00174CB4" w:rsidP="00E05099">
      <w:pPr>
        <w:pStyle w:val="AODefPara"/>
        <w:numPr>
          <w:ilvl w:val="0"/>
          <w:numId w:val="0"/>
        </w:numPr>
        <w:spacing w:line="264" w:lineRule="auto"/>
        <w:ind w:left="540"/>
      </w:pPr>
      <w:r w:rsidRPr="00307126">
        <w:lastRenderedPageBreak/>
        <w:t xml:space="preserve">V prípade, ak Prijímateľ poruší svoju povinnosť oznámiť Poskytovateľovi Začatie realizácie </w:t>
      </w:r>
      <w:r w:rsidR="00D54576" w:rsidRPr="00307126">
        <w:t xml:space="preserve">hlavných </w:t>
      </w:r>
      <w:r w:rsidRPr="00307126">
        <w:t>aktivít Projektu prostredníctvom zaslania Hlásenia o </w:t>
      </w:r>
      <w:del w:id="526" w:author="Autor">
        <w:r w:rsidRPr="00A91910">
          <w:delText xml:space="preserve">začatí realizácie </w:delText>
        </w:r>
        <w:r w:rsidR="007800FB">
          <w:delText>hlavných</w:delText>
        </w:r>
      </w:del>
      <w:ins w:id="527" w:author="Autor">
        <w:r w:rsidRPr="00307126">
          <w:t>realizáci</w:t>
        </w:r>
        <w:r w:rsidR="007A6C01" w:rsidRPr="00307126">
          <w:t>i</w:t>
        </w:r>
      </w:ins>
      <w:r w:rsidRPr="00307126">
        <w:t xml:space="preserve"> </w:t>
      </w:r>
      <w:r w:rsidR="00FF2DC1" w:rsidRPr="00307126">
        <w:t xml:space="preserve">aktivít </w:t>
      </w:r>
      <w:r w:rsidRPr="00307126">
        <w:t>Projektu</w:t>
      </w:r>
      <w:del w:id="528" w:author="Autor">
        <w:r w:rsidRPr="00A91910">
          <w:delText>,</w:delText>
        </w:r>
      </w:del>
      <w:ins w:id="529" w:author="Autor">
        <w:r w:rsidR="007A6C01" w:rsidRPr="00307126">
          <w:t xml:space="preserve"> v ITMS 2014+</w:t>
        </w:r>
        <w:r w:rsidRPr="00307126">
          <w:t>,</w:t>
        </w:r>
      </w:ins>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 xml:space="preserve">Postup podľa tohto </w:t>
      </w:r>
      <w:del w:id="530" w:author="Autor">
        <w:r w:rsidRPr="00A91910">
          <w:rPr>
            <w:rFonts w:ascii="Times New Roman" w:hAnsi="Times New Roman"/>
            <w:bCs/>
          </w:rPr>
          <w:delText>ods.</w:delText>
        </w:r>
      </w:del>
      <w:ins w:id="531" w:author="Autor">
        <w:r w:rsidRPr="00307126">
          <w:rPr>
            <w:rFonts w:ascii="Times New Roman" w:hAnsi="Times New Roman"/>
            <w:bCs/>
          </w:rPr>
          <w:t>ods</w:t>
        </w:r>
        <w:r w:rsidR="00CE5784" w:rsidRPr="00307126">
          <w:rPr>
            <w:rFonts w:ascii="Times New Roman" w:hAnsi="Times New Roman"/>
            <w:bCs/>
          </w:rPr>
          <w:t>ek</w:t>
        </w:r>
      </w:ins>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del w:id="532" w:author="Autor">
        <w:r w:rsidRPr="00A91910">
          <w:rPr>
            <w:rFonts w:ascii="Times New Roman" w:hAnsi="Times New Roman"/>
            <w:bCs/>
          </w:rPr>
          <w:delText>ods</w:delText>
        </w:r>
        <w:r w:rsidR="00A1321B">
          <w:rPr>
            <w:rFonts w:ascii="Times New Roman" w:hAnsi="Times New Roman"/>
            <w:bCs/>
          </w:rPr>
          <w:delText>ek</w:delText>
        </w:r>
      </w:del>
      <w:ins w:id="533" w:author="Autor">
        <w:r w:rsidRPr="00307126">
          <w:rPr>
            <w:rFonts w:ascii="Times New Roman" w:hAnsi="Times New Roman"/>
            <w:bCs/>
          </w:rPr>
          <w:t>ods.</w:t>
        </w:r>
      </w:ins>
      <w:r w:rsidRPr="00307126">
        <w:rPr>
          <w:rFonts w:ascii="Times New Roman" w:hAnsi="Times New Roman"/>
          <w:bCs/>
        </w:rPr>
        <w:t xml:space="preserve"> </w:t>
      </w:r>
      <w:r w:rsidR="004167D9" w:rsidRPr="00307126">
        <w:rPr>
          <w:rFonts w:ascii="Times New Roman" w:hAnsi="Times New Roman"/>
          <w:bCs/>
        </w:rPr>
        <w:t>6</w:t>
      </w:r>
      <w:r w:rsidRPr="00307126">
        <w:rPr>
          <w:rFonts w:ascii="Times New Roman" w:hAnsi="Times New Roman"/>
          <w:bCs/>
        </w:rPr>
        <w:t xml:space="preserve"> </w:t>
      </w:r>
      <w:del w:id="534" w:author="Autor">
        <w:r w:rsidRPr="00A91910">
          <w:rPr>
            <w:rFonts w:ascii="Times New Roman" w:hAnsi="Times New Roman"/>
            <w:bCs/>
          </w:rPr>
          <w:delText>písm.</w:delText>
        </w:r>
      </w:del>
      <w:ins w:id="535" w:author="Autor">
        <w:r w:rsidRPr="00307126">
          <w:rPr>
            <w:rFonts w:ascii="Times New Roman" w:hAnsi="Times New Roman"/>
            <w:bCs/>
          </w:rPr>
          <w:t>písm</w:t>
        </w:r>
        <w:r w:rsidR="000D0602" w:rsidRPr="00307126">
          <w:rPr>
            <w:rFonts w:ascii="Times New Roman" w:hAnsi="Times New Roman"/>
            <w:bCs/>
          </w:rPr>
          <w:t>eno</w:t>
        </w:r>
      </w:ins>
      <w:r w:rsidRPr="00307126">
        <w:rPr>
          <w:rFonts w:ascii="Times New Roman" w:hAnsi="Times New Roman"/>
          <w:bCs/>
        </w:rPr>
        <w:t xml:space="preserve"> c) v spojení s ods</w:t>
      </w:r>
      <w:r w:rsidR="00CE5784" w:rsidRPr="00307126">
        <w:rPr>
          <w:rFonts w:ascii="Times New Roman" w:hAnsi="Times New Roman"/>
          <w:bCs/>
        </w:rPr>
        <w:t>ekom</w:t>
      </w:r>
      <w:ins w:id="536" w:author="Autor">
        <w:r w:rsidRPr="00307126">
          <w:rPr>
            <w:rFonts w:ascii="Times New Roman" w:hAnsi="Times New Roman"/>
            <w:bCs/>
          </w:rPr>
          <w:t>.</w:t>
        </w:r>
      </w:ins>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o viac ako 30 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 po márnom uplynutí 30 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odo dňa splatnosti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532E84" w:rsidRPr="00532E84">
        <w:rPr>
          <w:rFonts w:ascii="Times New Roman" w:hAnsi="Times New Roman"/>
          <w:rPrChange w:id="537" w:author="Autor">
            <w:rPr>
              <w:sz w:val="16"/>
              <w:szCs w:val="16"/>
            </w:rPr>
          </w:rPrChange>
        </w:rPr>
        <w:t>,</w:t>
      </w:r>
      <w:r w:rsidR="009809B8" w:rsidRPr="004A0DC0">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 xml:space="preserve">a 4 </w:t>
      </w:r>
      <w:r w:rsidR="00074079" w:rsidRPr="00307126">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ins w:id="538" w:author="Autor">
        <w:r w:rsidR="00566EAB" w:rsidRPr="00307126">
          <w:rPr>
            <w:rFonts w:ascii="Times New Roman" w:hAnsi="Times New Roman"/>
            <w:bCs/>
            <w:lang w:eastAsia="sk-SK"/>
          </w:rPr>
          <w:t xml:space="preserve">          </w:t>
        </w:r>
      </w:ins>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w:t>
      </w:r>
      <w:r w:rsidR="003F426E" w:rsidRPr="00307126">
        <w:rPr>
          <w:rFonts w:ascii="Times New Roman" w:hAnsi="Times New Roman"/>
          <w:bCs/>
          <w:lang w:eastAsia="sk-SK"/>
        </w:rPr>
        <w:t xml:space="preserve"> VZP</w:t>
      </w:r>
      <w:r w:rsidRPr="00307126">
        <w:rPr>
          <w:rFonts w:ascii="Times New Roman" w:hAnsi="Times New Roman"/>
          <w:bCs/>
          <w:lang w:eastAsia="sk-SK"/>
        </w:rPr>
        <w:t xml:space="preserve">,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alebo písm</w:t>
      </w:r>
      <w:r w:rsidR="000D0602" w:rsidRPr="00307126">
        <w:rPr>
          <w:rFonts w:ascii="Times New Roman" w:hAnsi="Times New Roman"/>
          <w:bCs/>
          <w:lang w:eastAsia="sk-SK"/>
        </w:rPr>
        <w:t>eno</w:t>
      </w:r>
      <w:r w:rsidRPr="00307126">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w:t>
      </w:r>
      <w:del w:id="539" w:author="Autor">
        <w:r w:rsidRPr="00A91910">
          <w:rPr>
            <w:rFonts w:ascii="Times New Roman" w:hAnsi="Times New Roman"/>
            <w:bCs/>
          </w:rPr>
          <w:delText xml:space="preserve"> </w:delText>
        </w:r>
      </w:del>
      <w:r w:rsidRPr="00307126">
        <w:rPr>
          <w:rFonts w:ascii="Times New Roman" w:hAnsi="Times New Roman"/>
          <w:bCs/>
        </w:rPr>
        <w:t>NFP, bez ohľadu na porušenie právnej povinnosti Prijímateľom</w:t>
      </w:r>
      <w:r w:rsidR="000135C4" w:rsidRPr="00307126">
        <w:rPr>
          <w:rFonts w:ascii="Times New Roman" w:hAnsi="Times New Roman"/>
          <w:bCs/>
        </w:rPr>
        <w:t>,</w:t>
      </w:r>
    </w:p>
    <w:p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del w:id="540" w:author="Autor">
        <w:r w:rsidR="00F13D96" w:rsidRPr="00FA064A">
          <w:rPr>
            <w:rFonts w:ascii="Times New Roman" w:hAnsi="Times New Roman"/>
            <w:bCs/>
          </w:rPr>
          <w:delText>.</w:delText>
        </w:r>
      </w:del>
      <w:ins w:id="541" w:author="Autor">
        <w:r w:rsidR="009809B8" w:rsidRPr="00307126">
          <w:rPr>
            <w:rFonts w:ascii="Times New Roman" w:hAnsi="Times New Roman"/>
            <w:bCs/>
          </w:rPr>
          <w:t>,</w:t>
        </w:r>
      </w:ins>
      <w:r w:rsidR="009809B8" w:rsidRPr="00307126">
        <w:rPr>
          <w:rFonts w:ascii="Times New Roman" w:hAnsi="Times New Roman"/>
          <w:bCs/>
        </w:rPr>
        <w:t xml:space="preserve"> </w:t>
      </w:r>
    </w:p>
    <w:p w:rsidR="00F27C5C" w:rsidRDefault="009809B8">
      <w:pPr>
        <w:numPr>
          <w:ilvl w:val="0"/>
          <w:numId w:val="13"/>
        </w:numPr>
        <w:tabs>
          <w:tab w:val="clear" w:pos="720"/>
        </w:tabs>
        <w:spacing w:before="120" w:after="120" w:line="240" w:lineRule="auto"/>
        <w:ind w:left="851" w:hanging="425"/>
        <w:jc w:val="both"/>
        <w:rPr>
          <w:rFonts w:ascii="Times New Roman" w:hAnsi="Times New Roman"/>
          <w:bCs/>
        </w:rPr>
        <w:pPrChange w:id="542" w:author="Autor">
          <w:pPr>
            <w:numPr>
              <w:numId w:val="13"/>
            </w:numPr>
            <w:tabs>
              <w:tab w:val="num" w:pos="720"/>
            </w:tabs>
            <w:spacing w:before="120" w:after="0" w:line="264" w:lineRule="auto"/>
            <w:ind w:left="720" w:hanging="360"/>
            <w:jc w:val="both"/>
          </w:pPr>
        </w:pPrChange>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lastRenderedPageBreak/>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C63D9F" w:rsidRPr="006E51FC">
        <w:rPr>
          <w:rFonts w:ascii="Times New Roman" w:hAnsi="Times New Roman"/>
          <w:bCs/>
          <w:lang w:eastAsia="sk-SK"/>
        </w:rPr>
        <w:t>2 Zmluvy o poskytnutí NFP (Predmet podpory</w:t>
      </w:r>
      <w:r w:rsidRPr="00307126">
        <w:rPr>
          <w:rFonts w:ascii="Times New Roman" w:hAnsi="Times New Roman"/>
          <w:bCs/>
        </w:rPr>
        <w:t>)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w:t>
      </w:r>
      <w:del w:id="543" w:author="Autor">
        <w:r w:rsidR="008C499F">
          <w:rPr>
            <w:rFonts w:ascii="Times New Roman" w:hAnsi="Times New Roman"/>
            <w:bCs/>
          </w:rPr>
          <w:delText> </w:delText>
        </w:r>
      </w:del>
      <w:ins w:id="544" w:author="Autor">
        <w:r w:rsidR="009344E1" w:rsidRPr="00307126">
          <w:rPr>
            <w:rFonts w:ascii="Times New Roman" w:hAnsi="Times New Roman"/>
            <w:bCs/>
          </w:rPr>
          <w:t xml:space="preserve"> </w:t>
        </w:r>
      </w:ins>
      <w:r w:rsidR="009344E1" w:rsidRPr="00307126">
        <w:rPr>
          <w:rFonts w:ascii="Times New Roman" w:hAnsi="Times New Roman"/>
          <w:bCs/>
        </w:rPr>
        <w:t xml:space="preserve">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rsidR="008A0487" w:rsidRDefault="008A0487" w:rsidP="00E05099">
      <w:pPr>
        <w:spacing w:before="120" w:line="264" w:lineRule="auto"/>
        <w:jc w:val="both"/>
        <w:rPr>
          <w:del w:id="545" w:author="Autor"/>
          <w:rFonts w:ascii="Times New Roman" w:hAnsi="Times New Roman"/>
          <w:b/>
        </w:rPr>
      </w:pPr>
    </w:p>
    <w:p w:rsidR="00F27C5C" w:rsidRDefault="00107570">
      <w:pPr>
        <w:spacing w:before="120" w:line="264" w:lineRule="auto"/>
        <w:jc w:val="both"/>
        <w:rPr>
          <w:rFonts w:ascii="Times New Roman" w:hAnsi="Times New Roman"/>
          <w:b/>
        </w:rPr>
        <w:pPrChange w:id="546" w:author="Autor">
          <w:pPr>
            <w:spacing w:before="120" w:line="264" w:lineRule="auto"/>
            <w:jc w:val="both"/>
            <w:outlineLvl w:val="0"/>
          </w:pPr>
        </w:pPrChange>
      </w:pPr>
      <w:r w:rsidRPr="00307126">
        <w:rPr>
          <w:rFonts w:ascii="Times New Roman" w:hAnsi="Times New Roman"/>
          <w:b/>
        </w:rPr>
        <w:lastRenderedPageBreak/>
        <w:t>Článok 9</w:t>
      </w:r>
      <w:r w:rsidRPr="00307126">
        <w:rPr>
          <w:rFonts w:ascii="Times New Roman" w:hAnsi="Times New Roman"/>
          <w:b/>
        </w:rPr>
        <w:tab/>
        <w:t>UKONČENIE ZMLUVY</w:t>
      </w:r>
    </w:p>
    <w:p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7974B5">
        <w:rPr>
          <w:rFonts w:ascii="Times New Roman" w:hAnsi="Times New Roman"/>
          <w:bCs/>
        </w:rPr>
        <w:t>záverečnej</w:t>
      </w:r>
      <w:r w:rsidRPr="00307126">
        <w:rPr>
          <w:rFonts w:ascii="Times New Roman" w:hAnsi="Times New Roman"/>
          <w:bCs/>
        </w:rPr>
        <w:t xml:space="preserve">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rsidR="009F466D" w:rsidRPr="00307126" w:rsidRDefault="00C63D9F" w:rsidP="009F466D">
      <w:pPr>
        <w:numPr>
          <w:ilvl w:val="2"/>
          <w:numId w:val="5"/>
        </w:numPr>
        <w:spacing w:before="120" w:after="0" w:line="264" w:lineRule="auto"/>
        <w:jc w:val="both"/>
        <w:rPr>
          <w:rFonts w:ascii="Times New Roman" w:hAnsi="Times New Roman"/>
          <w:bCs/>
        </w:rPr>
      </w:pPr>
      <w:del w:id="547" w:author="Autor">
        <w:r>
          <w:rPr>
            <w:rFonts w:ascii="Times New Roman" w:hAnsi="Times New Roman"/>
            <w:bCs/>
          </w:rPr>
          <w:delText>neuplatňuje sa</w:delText>
        </w:r>
        <w:r w:rsidR="009F466D" w:rsidRPr="00A91910">
          <w:rPr>
            <w:rFonts w:ascii="Times New Roman" w:hAnsi="Times New Roman"/>
          </w:rPr>
          <w:delText xml:space="preserve">, </w:delText>
        </w:r>
      </w:del>
      <w:ins w:id="548" w:author="Autor">
        <w:r w:rsidR="009F466D"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009F466D" w:rsidRPr="00307126">
          <w:rPr>
            <w:rFonts w:ascii="Times New Roman" w:hAnsi="Times New Roman"/>
            <w:bCs/>
          </w:rPr>
          <w:t xml:space="preserve"> 6 zmluvy, v </w:t>
        </w:r>
        <w:r w:rsidR="000678BB" w:rsidRPr="00307126">
          <w:rPr>
            <w:rFonts w:ascii="Times New Roman" w:hAnsi="Times New Roman"/>
            <w:bCs/>
          </w:rPr>
          <w:t>článku</w:t>
        </w:r>
        <w:r w:rsidR="009F466D" w:rsidRPr="00307126">
          <w:rPr>
            <w:rFonts w:ascii="Times New Roman" w:hAnsi="Times New Roman"/>
            <w:bCs/>
          </w:rPr>
          <w:t xml:space="preserve"> </w:t>
        </w:r>
        <w:r w:rsidR="00477624" w:rsidRPr="00307126">
          <w:rPr>
            <w:rFonts w:ascii="Times New Roman" w:hAnsi="Times New Roman"/>
            <w:bCs/>
          </w:rPr>
          <w:t xml:space="preserve">1, v článku </w:t>
        </w:r>
        <w:r w:rsidR="009F466D" w:rsidRPr="00307126">
          <w:rPr>
            <w:rFonts w:ascii="Times New Roman" w:hAnsi="Times New Roman"/>
            <w:bCs/>
          </w:rPr>
          <w:t>2 ods</w:t>
        </w:r>
        <w:r w:rsidR="00CE5784" w:rsidRPr="00307126">
          <w:rPr>
            <w:rFonts w:ascii="Times New Roman" w:hAnsi="Times New Roman"/>
            <w:bCs/>
          </w:rPr>
          <w:t>eky</w:t>
        </w:r>
        <w:r w:rsidR="009F466D" w:rsidRPr="00307126">
          <w:rPr>
            <w:rFonts w:ascii="Times New Roman" w:hAnsi="Times New Roman"/>
            <w:bCs/>
          </w:rPr>
          <w:t xml:space="preserve"> 3</w:t>
        </w:r>
        <w:r w:rsidR="00477624" w:rsidRPr="00307126">
          <w:rPr>
            <w:rFonts w:ascii="Times New Roman" w:hAnsi="Times New Roman"/>
            <w:bCs/>
          </w:rPr>
          <w:t xml:space="preserve"> až 5</w:t>
        </w:r>
        <w:r w:rsidR="009F466D" w:rsidRPr="00307126">
          <w:rPr>
            <w:rFonts w:ascii="Times New Roman" w:hAnsi="Times New Roman"/>
            <w:bCs/>
          </w:rPr>
          <w:t xml:space="preserve"> a v </w:t>
        </w:r>
        <w:r w:rsidR="000678BB" w:rsidRPr="00307126">
          <w:rPr>
            <w:rFonts w:ascii="Times New Roman" w:hAnsi="Times New Roman"/>
            <w:bCs/>
          </w:rPr>
          <w:t>článku</w:t>
        </w:r>
        <w:r w:rsidR="009F466D" w:rsidRPr="00307126">
          <w:rPr>
            <w:rFonts w:ascii="Times New Roman" w:hAnsi="Times New Roman"/>
            <w:bCs/>
          </w:rPr>
          <w:t xml:space="preserve"> 6 ods</w:t>
        </w:r>
        <w:r w:rsidR="00CE5784" w:rsidRPr="00307126">
          <w:rPr>
            <w:rFonts w:ascii="Times New Roman" w:hAnsi="Times New Roman"/>
            <w:bCs/>
          </w:rPr>
          <w:t>ek</w:t>
        </w:r>
        <w:r w:rsidR="009F466D"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009F466D" w:rsidRPr="00307126">
          <w:rPr>
            <w:rFonts w:ascii="Times New Roman" w:hAnsi="Times New Roman"/>
          </w:rPr>
          <w:t xml:space="preserve">, ak boli Zverejnené, </w:t>
        </w:r>
      </w:ins>
      <w:r w:rsidR="009F466D" w:rsidRPr="00307126">
        <w:rPr>
          <w:rFonts w:ascii="Times New Roman" w:hAnsi="Times New Roman"/>
        </w:rPr>
        <w:t xml:space="preserve"> </w:t>
      </w:r>
    </w:p>
    <w:p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 xml:space="preserve">má tak závažne negatívny dopad na </w:t>
      </w:r>
      <w:r w:rsidRPr="00307126">
        <w:rPr>
          <w:rFonts w:ascii="Times New Roman" w:hAnsi="Times New Roman"/>
        </w:rPr>
        <w:lastRenderedPageBreak/>
        <w:t>Realizáciu aktivít Projektu</w:t>
      </w:r>
      <w:del w:id="549" w:author="Autor">
        <w:r w:rsidRPr="00A91910">
          <w:rPr>
            <w:rFonts w:ascii="Times New Roman" w:hAnsi="Times New Roman"/>
          </w:rPr>
          <w:delText>,</w:delText>
        </w:r>
      </w:del>
      <w:ins w:id="550" w:author="Auto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ins>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rsidR="009F466D" w:rsidRPr="005D4870" w:rsidRDefault="009F466D" w:rsidP="00291178">
      <w:pPr>
        <w:numPr>
          <w:ilvl w:val="2"/>
          <w:numId w:val="5"/>
        </w:numPr>
        <w:spacing w:before="120" w:after="0" w:line="264" w:lineRule="auto"/>
        <w:jc w:val="both"/>
        <w:rPr>
          <w:rFonts w:ascii="Times New Roman" w:hAnsi="Times New Roman"/>
          <w:b/>
          <w:rPrChange w:id="551" w:author="Autor">
            <w:rPr>
              <w:b/>
            </w:rPr>
          </w:rPrChange>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del w:id="552" w:author="Autor">
        <w:r w:rsidRPr="00A91910">
          <w:rPr>
            <w:rFonts w:ascii="Times New Roman" w:hAnsi="Times New Roman"/>
            <w:bCs/>
          </w:rPr>
          <w:delText>,</w:delText>
        </w:r>
      </w:del>
      <w:ins w:id="553" w:author="Autor">
        <w:r w:rsidR="002F704E" w:rsidRPr="00307126">
          <w:rPr>
            <w:rFonts w:ascii="Times New Roman" w:hAnsi="Times New Roman"/>
            <w:bCs/>
          </w:rPr>
          <w:t>;</w:t>
        </w:r>
      </w:ins>
      <w:r w:rsidR="002F704E" w:rsidRPr="00307126">
        <w:rPr>
          <w:rFonts w:ascii="Times New Roman" w:hAnsi="Times New Roman"/>
          <w:bCs/>
        </w:rPr>
        <w:t xml:space="preserve"> ide</w:t>
      </w:r>
      <w:ins w:id="554" w:author="Autor">
        <w:r w:rsidR="002F704E" w:rsidRPr="00307126">
          <w:rPr>
            <w:rFonts w:ascii="Times New Roman" w:hAnsi="Times New Roman"/>
            <w:bCs/>
          </w:rPr>
          <w:t xml:space="preserve"> </w:t>
        </w:r>
      </w:ins>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lastRenderedPageBreak/>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 xml:space="preserve">bodu </w:t>
      </w:r>
      <w:proofErr w:type="spellStart"/>
      <w:r w:rsidR="00905446" w:rsidRPr="00307126">
        <w:rPr>
          <w:rFonts w:ascii="Times New Roman" w:hAnsi="Times New Roman"/>
          <w:bCs/>
        </w:rPr>
        <w:t>ix</w:t>
      </w:r>
      <w:proofErr w:type="spellEnd"/>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ins w:id="555" w:author="Autor">
        <w:r w:rsidR="002F704E" w:rsidRPr="00307126">
          <w:rPr>
            <w:rFonts w:ascii="Times New Roman" w:hAnsi="Times New Roman"/>
            <w:bCs/>
          </w:rPr>
          <w:t xml:space="preserve">, </w:t>
        </w:r>
      </w:ins>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556"/>
      <w:r w:rsidRPr="00307126">
        <w:rPr>
          <w:rFonts w:ascii="Times New Roman" w:hAnsi="Times New Roman"/>
          <w:bCs/>
        </w:rPr>
        <w:t xml:space="preserve">od nadobudnutia účinnosti Zmluvy o poskytnutí NFP </w:t>
      </w:r>
      <w:commentRangeEnd w:id="556"/>
      <w:r w:rsidR="00117A61" w:rsidRPr="00F63C73">
        <w:rPr>
          <w:rStyle w:val="Odkaznakomentr"/>
          <w:rFonts w:ascii="Times New Roman" w:hAnsi="Times New Roman"/>
          <w:sz w:val="22"/>
        </w:rPr>
        <w:commentReference w:id="556"/>
      </w:r>
      <w:del w:id="557" w:author="Autor">
        <w:r w:rsidRPr="00834F40">
          <w:rPr>
            <w:rFonts w:ascii="Times New Roman" w:hAnsi="Times New Roman"/>
            <w:bCs/>
          </w:rPr>
          <w:delText xml:space="preserve"> </w:delText>
        </w:r>
      </w:del>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w:t>
      </w:r>
      <w:proofErr w:type="spellStart"/>
      <w:r w:rsidRPr="00307126">
        <w:rPr>
          <w:rFonts w:ascii="Times New Roman" w:hAnsi="Times New Roman"/>
        </w:rPr>
        <w:t>ex-ante</w:t>
      </w:r>
      <w:proofErr w:type="spellEnd"/>
      <w:r w:rsidRPr="00307126">
        <w:rPr>
          <w:rFonts w:ascii="Times New Roman" w:hAnsi="Times New Roman"/>
        </w:rPr>
        <w:t xml:space="preserv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ins w:id="558" w:author="Autor">
        <w:r w:rsidR="00332024" w:rsidRPr="00307126">
          <w:rPr>
            <w:rFonts w:ascii="Times New Roman" w:hAnsi="Times New Roman"/>
            <w:bCs/>
          </w:rPr>
          <w:t> Projektom, a to napríklad v súvislosti s</w:t>
        </w:r>
      </w:ins>
      <w:r w:rsidR="00332024" w:rsidRPr="00307126">
        <w:rPr>
          <w:rFonts w:ascii="Times New Roman" w:hAnsi="Times New Roman"/>
          <w:bCs/>
        </w:rPr>
        <w:t xml:space="preserve">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del w:id="559" w:author="Autor">
        <w:r w:rsidR="00AE3364" w:rsidRPr="00E2122F">
          <w:rPr>
            <w:rFonts w:ascii="Times New Roman" w:hAnsi="Times New Roman"/>
          </w:rPr>
          <w:delText>ak bude Prijímateľovi právoplatným rozsudkom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alebo ak sa právoplatným rozhodnutím preukáže spáchanie trestného činu v súvislosti s procesom hodnotenia, výberu žiadosti o NFP,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delText>
        </w:r>
        <w:r w:rsidR="00E2122F">
          <w:rPr>
            <w:rFonts w:ascii="Times New Roman" w:hAnsi="Times New Roman"/>
          </w:rPr>
          <w:delText>;</w:delText>
        </w:r>
      </w:del>
    </w:p>
    <w:p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rsidR="009F466D" w:rsidRPr="00307126" w:rsidRDefault="00576235" w:rsidP="009F466D">
      <w:pPr>
        <w:numPr>
          <w:ilvl w:val="2"/>
          <w:numId w:val="5"/>
        </w:numPr>
        <w:spacing w:before="120" w:after="0" w:line="264" w:lineRule="auto"/>
        <w:jc w:val="both"/>
        <w:rPr>
          <w:rFonts w:ascii="Times New Roman" w:hAnsi="Times New Roman"/>
          <w:bCs/>
        </w:rPr>
      </w:pPr>
      <w:ins w:id="560" w:author="Autor">
        <w:r w:rsidRPr="00307126">
          <w:rPr>
            <w:rFonts w:ascii="Times New Roman" w:hAnsi="Times New Roman"/>
            <w:bCs/>
          </w:rPr>
          <w:t xml:space="preserve"> </w:t>
        </w:r>
      </w:ins>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ins w:id="561" w:author="Autor">
        <w:r w:rsidR="00C421C2" w:rsidRPr="00307126">
          <w:rPr>
            <w:rFonts w:ascii="Times New Roman" w:hAnsi="Times New Roman"/>
            <w:bCs/>
          </w:rPr>
          <w:t xml:space="preserve"> alebo s Udržateľnosťou Projektu</w:t>
        </w:r>
      </w:ins>
      <w:r w:rsidR="009F466D" w:rsidRPr="00307126">
        <w:rPr>
          <w:rFonts w:ascii="Times New Roman" w:hAnsi="Times New Roman"/>
          <w:bCs/>
        </w:rPr>
        <w:t xml:space="preserve">, ktoré je považované za Nezrovnalosť v zmysle všeobecného nariadenia a Poskytovateľ stanoví, že takáto Nezrovnalosť sa považuje za </w:t>
      </w:r>
      <w:del w:id="562" w:author="Autor">
        <w:r w:rsidR="00081ED9">
          <w:rPr>
            <w:rFonts w:ascii="Times New Roman" w:hAnsi="Times New Roman"/>
            <w:bCs/>
          </w:rPr>
          <w:delText>p</w:delText>
        </w:r>
        <w:r w:rsidR="00081ED9" w:rsidRPr="00A91910">
          <w:rPr>
            <w:rFonts w:ascii="Times New Roman" w:hAnsi="Times New Roman"/>
            <w:bCs/>
          </w:rPr>
          <w:delText>odstatné</w:delText>
        </w:r>
      </w:del>
      <w:ins w:id="563" w:author="Autor">
        <w:r w:rsidR="009F466D" w:rsidRPr="00307126">
          <w:rPr>
            <w:rFonts w:ascii="Times New Roman" w:hAnsi="Times New Roman"/>
            <w:bCs/>
          </w:rPr>
          <w:t>Podstatné</w:t>
        </w:r>
      </w:ins>
      <w:r w:rsidR="009F466D" w:rsidRPr="00307126">
        <w:rPr>
          <w:rFonts w:ascii="Times New Roman" w:hAnsi="Times New Roman"/>
          <w:bCs/>
        </w:rPr>
        <w:t xml:space="preserve"> porušenie Zmluvy </w:t>
      </w:r>
      <w:r w:rsidR="009F466D" w:rsidRPr="00307126">
        <w:rPr>
          <w:rFonts w:ascii="Times New Roman" w:hAnsi="Times New Roman"/>
        </w:rPr>
        <w:t xml:space="preserve">o poskytnutí NFP, </w:t>
      </w:r>
    </w:p>
    <w:p w:rsidR="009F466D" w:rsidRPr="00A91910" w:rsidRDefault="00971FF0" w:rsidP="009F466D">
      <w:pPr>
        <w:numPr>
          <w:ilvl w:val="2"/>
          <w:numId w:val="5"/>
        </w:numPr>
        <w:spacing w:before="120" w:after="0" w:line="264" w:lineRule="auto"/>
        <w:jc w:val="both"/>
        <w:rPr>
          <w:rFonts w:ascii="Times New Roman" w:hAnsi="Times New Roman"/>
          <w:bCs/>
        </w:rPr>
      </w:pPr>
      <w:r>
        <w:rPr>
          <w:rFonts w:ascii="Times New Roman" w:hAnsi="Times New Roman"/>
          <w:bCs/>
        </w:rPr>
        <w:lastRenderedPageBreak/>
        <w:t>neuplatňuje sa</w:t>
      </w:r>
    </w:p>
    <w:p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naplnenie dôvodov uvedených v článku 2 ods. 2.10 zmluvy</w:t>
      </w:r>
      <w:ins w:id="564" w:author="Autor">
        <w:r w:rsidR="00816F1B" w:rsidRPr="00307126">
          <w:rPr>
            <w:rFonts w:ascii="Times New Roman" w:hAnsi="Times New Roman"/>
            <w:bCs/>
          </w:rPr>
          <w:t xml:space="preserve"> </w:t>
        </w:r>
      </w:ins>
      <w:r w:rsidRPr="00307126">
        <w:rPr>
          <w:rFonts w:ascii="Times New Roman" w:hAnsi="Times New Roman"/>
          <w:bCs/>
        </w:rPr>
        <w:t>;</w:t>
      </w:r>
    </w:p>
    <w:p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w:t>
      </w:r>
      <w:del w:id="565" w:author="Autor">
        <w:r w:rsidR="007974B5">
          <w:rPr>
            <w:rFonts w:ascii="Times New Roman" w:hAnsi="Times New Roman"/>
          </w:rPr>
          <w:delText>;</w:delText>
        </w:r>
      </w:del>
      <w:ins w:id="566" w:author="Autor">
        <w:r w:rsidR="00093527" w:rsidRPr="00307126">
          <w:rPr>
            <w:rFonts w:ascii="Times New Roman" w:hAnsi="Times New Roman"/>
          </w:rPr>
          <w:t xml:space="preserve">. </w:t>
        </w:r>
      </w:ins>
    </w:p>
    <w:p w:rsidR="009F466D" w:rsidRPr="00307126" w:rsidRDefault="00576235" w:rsidP="009F466D">
      <w:pPr>
        <w:numPr>
          <w:ilvl w:val="2"/>
          <w:numId w:val="5"/>
        </w:numPr>
        <w:spacing w:before="120" w:after="0" w:line="264" w:lineRule="auto"/>
        <w:jc w:val="both"/>
        <w:rPr>
          <w:rFonts w:ascii="Times New Roman" w:hAnsi="Times New Roman"/>
          <w:bCs/>
        </w:rPr>
      </w:pPr>
      <w:ins w:id="567" w:author="Autor">
        <w:r w:rsidRPr="00307126">
          <w:rPr>
            <w:rFonts w:ascii="Times New Roman" w:hAnsi="Times New Roman"/>
            <w:bCs/>
          </w:rPr>
          <w:t xml:space="preserve"> </w:t>
        </w:r>
      </w:ins>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532E84">
        <w:rPr>
          <w:rFonts w:ascii="Times New Roman" w:hAnsi="Times New Roman"/>
          <w:i/>
          <w:rPrChange w:id="568" w:author="Autor">
            <w:rPr>
              <w:rFonts w:ascii="Times New Roman" w:hAnsi="Times New Roman"/>
              <w:sz w:val="16"/>
              <w:szCs w:val="16"/>
            </w:rPr>
          </w:rPrChange>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w:t>
      </w:r>
      <w:r w:rsidRPr="00307126">
        <w:rPr>
          <w:rFonts w:ascii="Times New Roman" w:hAnsi="Times New Roman"/>
          <w:bCs/>
        </w:rPr>
        <w:lastRenderedPageBreak/>
        <w:t xml:space="preserve">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vzájomných práv a povinností, najmä Poskytovateľ vykoná úkony vzťahujúce sa k finančnému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w:t>
      </w:r>
      <w:commentRangeStart w:id="569"/>
      <w:r w:rsidR="00A52658" w:rsidRPr="00A91910">
        <w:rPr>
          <w:rFonts w:ascii="Times New Roman" w:hAnsi="Times New Roman"/>
          <w:bCs/>
        </w:rPr>
        <w:t>ods</w:t>
      </w:r>
      <w:r w:rsidR="00E017C6">
        <w:rPr>
          <w:rFonts w:ascii="Times New Roman" w:hAnsi="Times New Roman"/>
          <w:bCs/>
        </w:rPr>
        <w:t>eku</w:t>
      </w:r>
      <w:r w:rsidR="00A52658" w:rsidRPr="00307126">
        <w:rPr>
          <w:rFonts w:ascii="Times New Roman" w:hAnsi="Times New Roman"/>
          <w:bCs/>
        </w:rPr>
        <w:t xml:space="preserve"> 4 </w:t>
      </w:r>
      <w:del w:id="570" w:author="Autor">
        <w:r w:rsidR="00A52658" w:rsidRPr="00A91910">
          <w:rPr>
            <w:rFonts w:ascii="Times New Roman" w:hAnsi="Times New Roman"/>
            <w:bCs/>
          </w:rPr>
          <w:delText>písm</w:delText>
        </w:r>
        <w:r w:rsidR="00E017C6">
          <w:rPr>
            <w:rFonts w:ascii="Times New Roman" w:hAnsi="Times New Roman"/>
            <w:bCs/>
          </w:rPr>
          <w:delText>eno</w:delText>
        </w:r>
      </w:del>
      <w:ins w:id="571" w:author="Autor">
        <w:r w:rsidR="00A52658" w:rsidRPr="00307126">
          <w:rPr>
            <w:rFonts w:ascii="Times New Roman" w:hAnsi="Times New Roman"/>
            <w:bCs/>
          </w:rPr>
          <w:t>písm</w:t>
        </w:r>
        <w:r w:rsidR="001D3560" w:rsidRPr="00307126">
          <w:rPr>
            <w:rFonts w:ascii="Times New Roman" w:hAnsi="Times New Roman"/>
            <w:bCs/>
          </w:rPr>
          <w:t>e</w:t>
        </w:r>
        <w:del w:id="572" w:author="Autor">
          <w:r w:rsidR="001D3560" w:rsidRPr="00307126" w:rsidDel="00C42CE9">
            <w:rPr>
              <w:rFonts w:ascii="Times New Roman" w:hAnsi="Times New Roman"/>
              <w:bCs/>
            </w:rPr>
            <w:delText>k</w:delText>
          </w:r>
        </w:del>
        <w:r w:rsidR="00C42CE9">
          <w:rPr>
            <w:rFonts w:ascii="Times New Roman" w:hAnsi="Times New Roman"/>
            <w:bCs/>
          </w:rPr>
          <w:t>na</w:t>
        </w:r>
      </w:ins>
      <w:r w:rsidR="001D3560" w:rsidRPr="00307126">
        <w:rPr>
          <w:rFonts w:ascii="Times New Roman" w:hAnsi="Times New Roman"/>
          <w:bCs/>
        </w:rPr>
        <w:t xml:space="preserve"> </w:t>
      </w:r>
      <w:commentRangeEnd w:id="569"/>
      <w:r w:rsidR="006655B2">
        <w:rPr>
          <w:rStyle w:val="Odkaznakomentr"/>
          <w:rFonts w:ascii="Times New Roman" w:eastAsia="Times New Roman" w:hAnsi="Times New Roman"/>
        </w:rPr>
        <w:commentReference w:id="569"/>
      </w:r>
      <w:r w:rsidR="00A52658" w:rsidRPr="00307126">
        <w:rPr>
          <w:rFonts w:ascii="Times New Roman" w:hAnsi="Times New Roman"/>
          <w:bCs/>
        </w:rPr>
        <w:t xml:space="preserve">h) tohto článku. </w:t>
      </w:r>
    </w:p>
    <w:p w:rsidR="00A91910" w:rsidRPr="00307126" w:rsidRDefault="00A91910" w:rsidP="00A66B02">
      <w:pPr>
        <w:keepNext/>
        <w:spacing w:line="240" w:lineRule="auto"/>
        <w:ind w:left="1440" w:hanging="1440"/>
        <w:jc w:val="both"/>
        <w:outlineLvl w:val="2"/>
        <w:rPr>
          <w:rFonts w:ascii="Times New Roman" w:hAnsi="Times New Roman"/>
          <w:b/>
          <w:bCs/>
        </w:rPr>
      </w:pPr>
      <w:r w:rsidRPr="00307126">
        <w:rPr>
          <w:rFonts w:ascii="Times New Roman" w:hAnsi="Times New Roman"/>
          <w:b/>
          <w:bCs/>
        </w:rPr>
        <w:t>Článok 10</w:t>
      </w:r>
      <w:r w:rsidRPr="00307126">
        <w:rPr>
          <w:rFonts w:ascii="Times New Roman" w:hAnsi="Times New Roman"/>
          <w:b/>
          <w:bCs/>
        </w:rPr>
        <w:tab/>
        <w:t>VY</w:t>
      </w:r>
      <w:r w:rsidR="00A66B02" w:rsidRPr="00307126">
        <w:rPr>
          <w:rFonts w:ascii="Times New Roman" w:hAnsi="Times New Roman"/>
          <w:b/>
          <w:bCs/>
        </w:rPr>
        <w:t xml:space="preserve">SPORIADANIE FINANČNÝCH VZŤAHOV </w:t>
      </w:r>
    </w:p>
    <w:p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rsidR="00F27C5C" w:rsidRDefault="00A91910">
      <w:pPr>
        <w:pStyle w:val="Odsekzoznamu1"/>
        <w:numPr>
          <w:ilvl w:val="0"/>
          <w:numId w:val="29"/>
        </w:numPr>
        <w:tabs>
          <w:tab w:val="num" w:pos="-4962"/>
        </w:tabs>
        <w:spacing w:before="240" w:after="200" w:line="264" w:lineRule="auto"/>
        <w:ind w:left="1418" w:hanging="425"/>
        <w:jc w:val="both"/>
        <w:rPr>
          <w:sz w:val="22"/>
          <w:szCs w:val="22"/>
        </w:rPr>
        <w:pPrChange w:id="573" w:author="Autor">
          <w:pPr>
            <w:pStyle w:val="Odsekzoznamu2"/>
            <w:numPr>
              <w:numId w:val="29"/>
            </w:numPr>
            <w:tabs>
              <w:tab w:val="num" w:pos="-4962"/>
            </w:tabs>
            <w:spacing w:before="240" w:after="200" w:line="264" w:lineRule="auto"/>
            <w:ind w:hanging="360"/>
            <w:jc w:val="both"/>
          </w:pPr>
        </w:pPrChange>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rsidR="00F27C5C" w:rsidRDefault="00A91910">
      <w:pPr>
        <w:pStyle w:val="Odsekzoznamu1"/>
        <w:numPr>
          <w:ilvl w:val="0"/>
          <w:numId w:val="29"/>
        </w:numPr>
        <w:tabs>
          <w:tab w:val="num" w:pos="-4962"/>
        </w:tabs>
        <w:spacing w:before="240" w:after="200" w:line="264" w:lineRule="auto"/>
        <w:ind w:left="1418" w:hanging="425"/>
        <w:jc w:val="both"/>
        <w:rPr>
          <w:sz w:val="22"/>
          <w:szCs w:val="22"/>
        </w:rPr>
        <w:pPrChange w:id="574" w:author="Autor">
          <w:pPr>
            <w:pStyle w:val="Odsekzoznamu2"/>
            <w:numPr>
              <w:numId w:val="29"/>
            </w:numPr>
            <w:tabs>
              <w:tab w:val="num" w:pos="-4962"/>
            </w:tabs>
            <w:spacing w:before="240" w:after="200" w:line="264" w:lineRule="auto"/>
            <w:ind w:hanging="360"/>
            <w:jc w:val="both"/>
          </w:pPr>
        </w:pPrChange>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rsidR="00F27C5C" w:rsidRDefault="00A91910">
      <w:pPr>
        <w:pStyle w:val="Odsekzoznamu1"/>
        <w:numPr>
          <w:ilvl w:val="0"/>
          <w:numId w:val="29"/>
        </w:numPr>
        <w:tabs>
          <w:tab w:val="num" w:pos="-4962"/>
        </w:tabs>
        <w:spacing w:before="240" w:after="200" w:line="264" w:lineRule="auto"/>
        <w:ind w:left="1418" w:hanging="425"/>
        <w:jc w:val="both"/>
        <w:rPr>
          <w:sz w:val="22"/>
          <w:szCs w:val="22"/>
        </w:rPr>
        <w:pPrChange w:id="575" w:author="Autor">
          <w:pPr>
            <w:pStyle w:val="Odsekzoznamu2"/>
            <w:numPr>
              <w:numId w:val="29"/>
            </w:numPr>
            <w:tabs>
              <w:tab w:val="num" w:pos="-4962"/>
            </w:tabs>
            <w:spacing w:before="240" w:after="200" w:line="264" w:lineRule="auto"/>
            <w:ind w:hanging="360"/>
            <w:jc w:val="both"/>
          </w:pPr>
        </w:pPrChange>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w:t>
      </w:r>
      <w:r w:rsidRPr="00307126">
        <w:rPr>
          <w:sz w:val="22"/>
          <w:szCs w:val="22"/>
        </w:rPr>
        <w:lastRenderedPageBreak/>
        <w:t xml:space="preserve">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rsidR="00F27C5C" w:rsidRDefault="00A91910">
      <w:pPr>
        <w:pStyle w:val="Odsekzoznamu1"/>
        <w:numPr>
          <w:ilvl w:val="0"/>
          <w:numId w:val="29"/>
        </w:numPr>
        <w:tabs>
          <w:tab w:val="num" w:pos="-4962"/>
        </w:tabs>
        <w:spacing w:before="240" w:after="200" w:line="264" w:lineRule="auto"/>
        <w:ind w:left="1418" w:hanging="425"/>
        <w:jc w:val="both"/>
        <w:rPr>
          <w:sz w:val="22"/>
          <w:szCs w:val="22"/>
        </w:rPr>
        <w:pPrChange w:id="576" w:author="Autor">
          <w:pPr>
            <w:pStyle w:val="Odsekzoznamu2"/>
            <w:numPr>
              <w:numId w:val="29"/>
            </w:numPr>
            <w:tabs>
              <w:tab w:val="num" w:pos="-4962"/>
            </w:tabs>
            <w:spacing w:before="240" w:after="200" w:line="264" w:lineRule="auto"/>
            <w:ind w:hanging="360"/>
            <w:jc w:val="both"/>
          </w:pPr>
        </w:pPrChange>
      </w:pPr>
      <w:r w:rsidRPr="00307126">
        <w:rPr>
          <w:sz w:val="22"/>
          <w:szCs w:val="22"/>
        </w:rPr>
        <w:t>vrátiť NFP alebo jeho časť, ak</w:t>
      </w:r>
      <w:r w:rsidR="00580301" w:rsidRPr="00307126">
        <w:rPr>
          <w:sz w:val="22"/>
          <w:szCs w:val="22"/>
        </w:rPr>
        <w:t xml:space="preserve"> v súvislosti s Projektom bolo porušené ustanovenie Právneho predpisu </w:t>
      </w:r>
      <w:ins w:id="577" w:author="Autor">
        <w:r w:rsidR="00580301" w:rsidRPr="00307126">
          <w:rPr>
            <w:sz w:val="22"/>
            <w:szCs w:val="22"/>
          </w:rPr>
          <w:t xml:space="preserve">SR </w:t>
        </w:r>
      </w:ins>
      <w:r w:rsidR="00580301" w:rsidRPr="00307126">
        <w:rPr>
          <w:sz w:val="22"/>
          <w:szCs w:val="22"/>
        </w:rPr>
        <w:t xml:space="preserve">alebo právneho aktu </w:t>
      </w:r>
      <w:del w:id="578" w:author="Autor">
        <w:r w:rsidR="00E017C6" w:rsidRPr="00834F40">
          <w:rPr>
            <w:sz w:val="22"/>
            <w:szCs w:val="22"/>
          </w:rPr>
          <w:delText xml:space="preserve"> </w:delText>
        </w:r>
      </w:del>
      <w:r w:rsidR="00580301" w:rsidRPr="00307126">
        <w:rPr>
          <w:sz w:val="22"/>
          <w:szCs w:val="22"/>
        </w:rPr>
        <w:t>EÚ (bez ohľadu na konanie alebo opomenutie Prijímateľa alebo jeho zavinenie</w:t>
      </w:r>
      <w:del w:id="579" w:author="Autor">
        <w:r w:rsidR="00E017C6">
          <w:rPr>
            <w:sz w:val="22"/>
            <w:szCs w:val="22"/>
          </w:rPr>
          <w:delText>)</w:delText>
        </w:r>
        <w:r w:rsidRPr="00834F40">
          <w:rPr>
            <w:sz w:val="22"/>
            <w:szCs w:val="22"/>
          </w:rPr>
          <w:delText>,</w:delText>
        </w:r>
      </w:del>
      <w:ins w:id="580" w:author="Autor">
        <w:r w:rsidR="00580301" w:rsidRPr="00307126">
          <w:rPr>
            <w:sz w:val="22"/>
            <w:szCs w:val="22"/>
          </w:rPr>
          <w:t>)</w:t>
        </w:r>
      </w:ins>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w:t>
      </w:r>
      <w:del w:id="581" w:author="Autor">
        <w:r w:rsidR="005946B0">
          <w:rPr>
            <w:sz w:val="22"/>
            <w:szCs w:val="22"/>
          </w:rPr>
          <w:delText>verejnej správy</w:delText>
        </w:r>
        <w:r w:rsidR="005946B0" w:rsidRPr="00834F40">
          <w:rPr>
            <w:sz w:val="22"/>
            <w:szCs w:val="22"/>
          </w:rPr>
          <w:delText xml:space="preserve"> </w:delText>
        </w:r>
      </w:del>
      <w:r w:rsidRPr="00307126">
        <w:rPr>
          <w:sz w:val="22"/>
          <w:szCs w:val="22"/>
        </w:rPr>
        <w:t xml:space="preserve">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w:t>
      </w:r>
      <w:del w:id="582" w:author="Autor">
        <w:r w:rsidRPr="00834F40">
          <w:rPr>
            <w:sz w:val="22"/>
            <w:szCs w:val="22"/>
          </w:rPr>
          <w:delText xml:space="preserve">za </w:delText>
        </w:r>
      </w:del>
      <w:r w:rsidRPr="00307126">
        <w:rPr>
          <w:sz w:val="22"/>
          <w:szCs w:val="22"/>
        </w:rPr>
        <w:t>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w:t>
      </w:r>
      <w:del w:id="583" w:author="Autor">
        <w:r w:rsidRPr="00834F40">
          <w:rPr>
            <w:sz w:val="22"/>
            <w:szCs w:val="22"/>
          </w:rPr>
          <w:delText xml:space="preserve"> </w:delText>
        </w:r>
      </w:del>
      <w:ins w:id="584" w:author="Autor">
        <w:r w:rsidR="007408B9" w:rsidRPr="00307126">
          <w:rPr>
            <w:sz w:val="22"/>
            <w:szCs w:val="22"/>
          </w:rPr>
          <w:t> </w:t>
        </w:r>
      </w:ins>
      <w:r w:rsidR="007408B9" w:rsidRPr="00307126">
        <w:rPr>
          <w:sz w:val="22"/>
          <w:szCs w:val="22"/>
        </w:rPr>
        <w:t>rozpočtových pravidlách verejnej správy</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rsidR="00F27C5C" w:rsidRDefault="003440CB">
      <w:pPr>
        <w:pStyle w:val="Odsekzoznamu1"/>
        <w:numPr>
          <w:ilvl w:val="0"/>
          <w:numId w:val="29"/>
        </w:numPr>
        <w:tabs>
          <w:tab w:val="num" w:pos="-4962"/>
        </w:tabs>
        <w:spacing w:before="240" w:after="200" w:line="264" w:lineRule="auto"/>
        <w:ind w:left="1418" w:hanging="425"/>
        <w:jc w:val="both"/>
        <w:rPr>
          <w:sz w:val="22"/>
          <w:szCs w:val="22"/>
        </w:rPr>
        <w:pPrChange w:id="585" w:author="Autor">
          <w:pPr>
            <w:pStyle w:val="Odsekzoznamu2"/>
            <w:numPr>
              <w:numId w:val="29"/>
            </w:numPr>
            <w:tabs>
              <w:tab w:val="num" w:pos="-4962"/>
            </w:tabs>
            <w:spacing w:before="240" w:after="200" w:line="264" w:lineRule="auto"/>
            <w:ind w:hanging="360"/>
            <w:jc w:val="both"/>
          </w:pPr>
        </w:pPrChange>
      </w:pPr>
      <w:r w:rsidRPr="00307126">
        <w:rPr>
          <w:sz w:val="22"/>
          <w:szCs w:val="22"/>
        </w:rPr>
        <w:t xml:space="preserve">vrátiť NFP alebo jeho časť, ak </w:t>
      </w:r>
      <w:ins w:id="586" w:author="Autor">
        <w:r w:rsidRPr="00307126">
          <w:rPr>
            <w:sz w:val="22"/>
            <w:szCs w:val="22"/>
          </w:rPr>
          <w:t xml:space="preserve">Prijímateľ </w:t>
        </w:r>
      </w:ins>
      <w:r w:rsidRPr="00307126">
        <w:rPr>
          <w:sz w:val="22"/>
          <w:szCs w:val="22"/>
        </w:rPr>
        <w:t xml:space="preserve">porušil </w:t>
      </w:r>
      <w:del w:id="587" w:author="Autor">
        <w:r w:rsidR="00A91910" w:rsidRPr="00834F40">
          <w:rPr>
            <w:sz w:val="22"/>
            <w:szCs w:val="22"/>
          </w:rPr>
          <w:delText>zákaz nelegálneho zamestnávania cudzinca podľa § 33 ods</w:delText>
        </w:r>
        <w:r w:rsidR="005946B0">
          <w:rPr>
            <w:sz w:val="22"/>
            <w:szCs w:val="22"/>
          </w:rPr>
          <w:delText>ek</w:delText>
        </w:r>
        <w:r w:rsidR="005946B0" w:rsidRPr="00834F40">
          <w:rPr>
            <w:sz w:val="22"/>
            <w:szCs w:val="22"/>
          </w:rPr>
          <w:delText xml:space="preserve"> </w:delText>
        </w:r>
        <w:r w:rsidR="00A91910" w:rsidRPr="00834F40">
          <w:rPr>
            <w:sz w:val="22"/>
            <w:szCs w:val="22"/>
          </w:rPr>
          <w:delText>3 zákona</w:delText>
        </w:r>
      </w:del>
      <w:ins w:id="588" w:author="Autor">
        <w:r w:rsidRPr="00307126">
          <w:rPr>
            <w:sz w:val="22"/>
            <w:szCs w:val="22"/>
          </w:rPr>
          <w:t xml:space="preserve">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w:t>
        </w:r>
      </w:ins>
      <w:r w:rsidRPr="00307126">
        <w:rPr>
          <w:sz w:val="22"/>
          <w:szCs w:val="22"/>
        </w:rPr>
        <w:t xml:space="preserve"> o</w:t>
      </w:r>
      <w:del w:id="589" w:author="Autor">
        <w:r w:rsidR="00A91910" w:rsidRPr="00834F40">
          <w:rPr>
            <w:sz w:val="22"/>
            <w:szCs w:val="22"/>
          </w:rPr>
          <w:delText xml:space="preserve"> príspevku z EŠIF</w:delText>
        </w:r>
      </w:del>
      <w:ins w:id="590" w:author="Autor">
        <w:r w:rsidRPr="00307126">
          <w:rPr>
            <w:sz w:val="22"/>
            <w:szCs w:val="22"/>
          </w:rPr>
          <w:t> VO</w:t>
        </w:r>
      </w:ins>
      <w:r w:rsidRPr="00307126">
        <w:rPr>
          <w:sz w:val="22"/>
          <w:szCs w:val="22"/>
        </w:rPr>
        <w:t xml:space="preserve">; suma neprevyšujúca 40 EUR podľa § 33 </w:t>
      </w:r>
      <w:del w:id="591" w:author="Autor">
        <w:r w:rsidR="00A91910" w:rsidRPr="00834F40">
          <w:rPr>
            <w:sz w:val="22"/>
            <w:szCs w:val="22"/>
          </w:rPr>
          <w:delText>ods</w:delText>
        </w:r>
        <w:r w:rsidR="005946B0">
          <w:rPr>
            <w:sz w:val="22"/>
            <w:szCs w:val="22"/>
          </w:rPr>
          <w:delText>ek</w:delText>
        </w:r>
      </w:del>
      <w:ins w:id="592" w:author="Autor">
        <w:r w:rsidRPr="00307126">
          <w:rPr>
            <w:sz w:val="22"/>
            <w:szCs w:val="22"/>
          </w:rPr>
          <w:t>ods.</w:t>
        </w:r>
      </w:ins>
      <w:r w:rsidRPr="00307126">
        <w:rPr>
          <w:sz w:val="22"/>
          <w:szCs w:val="22"/>
        </w:rPr>
        <w:t xml:space="preserve"> 2 zákona o príspevku z EŠIF sa uplatní na poskytnutý NFP alebo jeho časť,</w:t>
      </w:r>
    </w:p>
    <w:p w:rsidR="00A91910" w:rsidRPr="00307126" w:rsidRDefault="00A91910" w:rsidP="00C87FFC">
      <w:pPr>
        <w:pStyle w:val="Odsekzoznamu1"/>
        <w:numPr>
          <w:ilvl w:val="0"/>
          <w:numId w:val="29"/>
        </w:numPr>
        <w:tabs>
          <w:tab w:val="num" w:pos="-4962"/>
        </w:tabs>
        <w:spacing w:before="240" w:after="200" w:line="264" w:lineRule="auto"/>
        <w:ind w:left="1418" w:hanging="425"/>
        <w:jc w:val="both"/>
        <w:rPr>
          <w:ins w:id="593" w:author="Autor"/>
          <w:sz w:val="22"/>
          <w:szCs w:val="22"/>
        </w:rPr>
      </w:pPr>
      <w:ins w:id="594" w:author="Auto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ins>
    </w:p>
    <w:p w:rsidR="00F27C5C" w:rsidRDefault="00A91910">
      <w:pPr>
        <w:pStyle w:val="Odsekzoznamu1"/>
        <w:numPr>
          <w:ilvl w:val="0"/>
          <w:numId w:val="29"/>
        </w:numPr>
        <w:tabs>
          <w:tab w:val="num" w:pos="-4962"/>
          <w:tab w:val="left" w:pos="567"/>
        </w:tabs>
        <w:spacing w:before="240" w:after="200" w:line="264" w:lineRule="auto"/>
        <w:ind w:left="1418" w:hanging="425"/>
        <w:jc w:val="both"/>
        <w:rPr>
          <w:sz w:val="22"/>
          <w:szCs w:val="22"/>
        </w:rPr>
        <w:pPrChange w:id="595" w:author="Autor">
          <w:pPr>
            <w:pStyle w:val="Odsekzoznamu2"/>
            <w:numPr>
              <w:numId w:val="29"/>
            </w:numPr>
            <w:tabs>
              <w:tab w:val="num" w:pos="-4962"/>
              <w:tab w:val="left" w:pos="567"/>
            </w:tabs>
            <w:spacing w:before="240" w:after="200" w:line="264" w:lineRule="auto"/>
            <w:ind w:hanging="360"/>
            <w:jc w:val="both"/>
          </w:pPr>
        </w:pPrChange>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rsidR="00F27C5C" w:rsidRDefault="00A91910">
      <w:pPr>
        <w:pStyle w:val="Odsekzoznamu1"/>
        <w:numPr>
          <w:ilvl w:val="0"/>
          <w:numId w:val="29"/>
        </w:numPr>
        <w:tabs>
          <w:tab w:val="num" w:pos="-4962"/>
        </w:tabs>
        <w:spacing w:before="240" w:after="200" w:line="264" w:lineRule="auto"/>
        <w:ind w:left="1418" w:hanging="425"/>
        <w:jc w:val="both"/>
        <w:rPr>
          <w:sz w:val="22"/>
          <w:szCs w:val="22"/>
        </w:rPr>
        <w:pPrChange w:id="596" w:author="Autor">
          <w:pPr>
            <w:pStyle w:val="Odsekzoznamu2"/>
            <w:numPr>
              <w:numId w:val="29"/>
            </w:numPr>
            <w:tabs>
              <w:tab w:val="num" w:pos="-4962"/>
            </w:tabs>
            <w:spacing w:before="240" w:after="200" w:line="264" w:lineRule="auto"/>
            <w:ind w:hanging="360"/>
            <w:jc w:val="both"/>
          </w:pPr>
        </w:pPrChange>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rsidR="00F27C5C" w:rsidRDefault="00A91910">
      <w:pPr>
        <w:pStyle w:val="Odsekzoznamu1"/>
        <w:numPr>
          <w:ilvl w:val="0"/>
          <w:numId w:val="29"/>
        </w:numPr>
        <w:tabs>
          <w:tab w:val="num" w:pos="-4962"/>
        </w:tabs>
        <w:spacing w:before="240" w:after="200" w:line="264" w:lineRule="auto"/>
        <w:ind w:left="1418" w:hanging="425"/>
        <w:jc w:val="both"/>
        <w:rPr>
          <w:sz w:val="22"/>
          <w:szCs w:val="22"/>
        </w:rPr>
        <w:pPrChange w:id="597" w:author="Autor">
          <w:pPr>
            <w:pStyle w:val="Odsekzoznamu2"/>
            <w:numPr>
              <w:numId w:val="29"/>
            </w:numPr>
            <w:tabs>
              <w:tab w:val="num" w:pos="-4962"/>
            </w:tabs>
            <w:spacing w:before="240" w:after="200" w:line="264" w:lineRule="auto"/>
            <w:ind w:hanging="360"/>
            <w:jc w:val="both"/>
          </w:pPr>
        </w:pPrChange>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w:t>
      </w:r>
      <w:proofErr w:type="spellStart"/>
      <w:r w:rsidRPr="00307126">
        <w:rPr>
          <w:sz w:val="22"/>
          <w:szCs w:val="22"/>
        </w:rPr>
        <w:t>predfinancovania</w:t>
      </w:r>
      <w:proofErr w:type="spellEnd"/>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rsidR="00F27C5C" w:rsidRDefault="00A91910">
      <w:pPr>
        <w:pStyle w:val="Odsekzoznamu1"/>
        <w:numPr>
          <w:ilvl w:val="0"/>
          <w:numId w:val="29"/>
        </w:numPr>
        <w:tabs>
          <w:tab w:val="num" w:pos="-4962"/>
        </w:tabs>
        <w:spacing w:before="240" w:after="200" w:line="264" w:lineRule="auto"/>
        <w:ind w:left="1418" w:hanging="425"/>
        <w:jc w:val="both"/>
        <w:rPr>
          <w:sz w:val="22"/>
          <w:szCs w:val="22"/>
        </w:rPr>
        <w:pPrChange w:id="598" w:author="Autor">
          <w:pPr>
            <w:pStyle w:val="Odsekzoznamu2"/>
            <w:numPr>
              <w:numId w:val="29"/>
            </w:numPr>
            <w:tabs>
              <w:tab w:val="num" w:pos="-4962"/>
            </w:tabs>
            <w:spacing w:before="240" w:after="200" w:line="264" w:lineRule="auto"/>
            <w:ind w:hanging="360"/>
            <w:jc w:val="both"/>
          </w:pPr>
        </w:pPrChange>
      </w:pPr>
      <w:commentRangeStart w:id="599"/>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599"/>
      <w:r w:rsidRPr="00307126">
        <w:rPr>
          <w:rStyle w:val="Odkaznakomentr"/>
          <w:sz w:val="22"/>
          <w:szCs w:val="22"/>
        </w:rPr>
        <w:commentReference w:id="599"/>
      </w:r>
      <w:r w:rsidRPr="00307126">
        <w:rPr>
          <w:sz w:val="22"/>
          <w:szCs w:val="22"/>
        </w:rPr>
        <w:t xml:space="preserve"> Spôsob výpočtu sumy, ktorú má Prijímateľ </w:t>
      </w:r>
      <w:r w:rsidRPr="00307126">
        <w:rPr>
          <w:sz w:val="22"/>
          <w:szCs w:val="22"/>
        </w:rPr>
        <w:lastRenderedPageBreak/>
        <w:t xml:space="preserve">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ins w:id="600" w:author="Autor">
        <w:r w:rsidR="008037C1" w:rsidRPr="00307126">
          <w:rPr>
            <w:sz w:val="22"/>
            <w:szCs w:val="22"/>
          </w:rPr>
          <w:t xml:space="preserve">, </w:t>
        </w:r>
      </w:ins>
    </w:p>
    <w:p w:rsidR="00F27C5C" w:rsidRDefault="008037C1">
      <w:pPr>
        <w:pStyle w:val="Odsekzoznamu1"/>
        <w:numPr>
          <w:ilvl w:val="0"/>
          <w:numId w:val="29"/>
        </w:numPr>
        <w:tabs>
          <w:tab w:val="num" w:pos="-4962"/>
        </w:tabs>
        <w:spacing w:before="240" w:after="200" w:line="264" w:lineRule="auto"/>
        <w:ind w:left="1418" w:hanging="425"/>
        <w:jc w:val="both"/>
        <w:rPr>
          <w:sz w:val="22"/>
          <w:szCs w:val="22"/>
        </w:rPr>
        <w:pPrChange w:id="601" w:author="Autor">
          <w:pPr>
            <w:pStyle w:val="Odsekzoznamu2"/>
            <w:numPr>
              <w:numId w:val="29"/>
            </w:numPr>
            <w:tabs>
              <w:tab w:val="num" w:pos="-4962"/>
            </w:tabs>
            <w:spacing w:before="240" w:after="200" w:line="264" w:lineRule="auto"/>
            <w:ind w:hanging="360"/>
            <w:jc w:val="both"/>
          </w:pPr>
        </w:pPrChange>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del w:id="602" w:author="Autor">
        <w:r w:rsidR="005946B0" w:rsidRPr="00834F40">
          <w:rPr>
            <w:rFonts w:ascii="Times New Roman" w:hAnsi="Times New Roman"/>
            <w:lang w:eastAsia="sk-SK"/>
          </w:rPr>
          <w:delText xml:space="preserve"> </w:delText>
        </w:r>
        <w:r w:rsidR="005946B0">
          <w:rPr>
            <w:rFonts w:ascii="Times New Roman" w:hAnsi="Times New Roman"/>
            <w:lang w:eastAsia="sk-SK"/>
          </w:rPr>
          <w:delText>h</w:delText>
        </w:r>
      </w:del>
      <w:ins w:id="603" w:author="Autor">
        <w:r w:rsidRPr="00307126">
          <w:rPr>
            <w:rFonts w:ascii="Times New Roman" w:hAnsi="Times New Roman"/>
            <w:lang w:eastAsia="sk-SK"/>
          </w:rPr>
          <w:t xml:space="preserve">. </w:t>
        </w:r>
        <w:r w:rsidR="00067253">
          <w:rPr>
            <w:rFonts w:ascii="Times New Roman" w:hAnsi="Times New Roman"/>
            <w:lang w:eastAsia="sk-SK"/>
          </w:rPr>
          <w:t>i</w:t>
        </w:r>
      </w:ins>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del w:id="604" w:author="Autor">
        <w:r w:rsidR="005946B0">
          <w:rPr>
            <w:rFonts w:ascii="Times New Roman" w:hAnsi="Times New Roman"/>
            <w:lang w:eastAsia="sk-SK"/>
          </w:rPr>
          <w:delText>g</w:delText>
        </w:r>
      </w:del>
      <w:ins w:id="605" w:author="Autor">
        <w:r w:rsidR="00067253">
          <w:rPr>
            <w:rFonts w:ascii="Times New Roman" w:hAnsi="Times New Roman"/>
            <w:lang w:eastAsia="sk-SK"/>
          </w:rPr>
          <w:t>h</w:t>
        </w:r>
      </w:ins>
      <w:r w:rsidRPr="00307126">
        <w:rPr>
          <w:rFonts w:ascii="Times New Roman" w:hAnsi="Times New Roman"/>
          <w:lang w:eastAsia="sk-SK"/>
        </w:rPr>
        <w:t>) tohto článku VZP sa Prijímateľ zaväzuje vrátiť čistý príjem do 31. januára roku nasledujúceho po roku, v ktorom bola zostavená účtovná závierka alebo</w:t>
      </w:r>
      <w:del w:id="606" w:author="Autor">
        <w:r w:rsidRPr="00834F40">
          <w:rPr>
            <w:rFonts w:ascii="Times New Roman" w:hAnsi="Times New Roman"/>
            <w:lang w:eastAsia="sk-SK"/>
          </w:rPr>
          <w:delText>,</w:delText>
        </w:r>
      </w:del>
      <w:r w:rsidRPr="00307126">
        <w:rPr>
          <w:rFonts w:ascii="Times New Roman" w:hAnsi="Times New Roman"/>
          <w:lang w:eastAsia="sk-SK"/>
        </w:rPr>
        <w:t xml:space="preserve"> ak sa na Prijímateľa vzťahuje povinnosť overenia účtovnej závierky audítorom v súlade s ustanoveniami zákona o účtovníctve o overovaní účtovnej závierky audítorom</w:t>
      </w:r>
      <w:del w:id="607" w:author="Autor">
        <w:r w:rsidRPr="00834F40">
          <w:rPr>
            <w:rFonts w:ascii="Times New Roman" w:hAnsi="Times New Roman"/>
            <w:lang w:eastAsia="sk-SK"/>
          </w:rPr>
          <w:delText>,</w:delText>
        </w:r>
      </w:del>
      <w:r w:rsidRPr="00307126">
        <w:rPr>
          <w:rFonts w:ascii="Times New Roman" w:hAnsi="Times New Roman"/>
          <w:lang w:eastAsia="sk-SK"/>
        </w:rPr>
        <w:t xml:space="preserve"> po roku, v ktorom bola účtovná závierka audítorom overená. Prijímateľ sa zaväzuje oznámiť</w:t>
      </w:r>
      <w:r w:rsidR="00532E84" w:rsidRPr="00532E84">
        <w:rPr>
          <w:rFonts w:ascii="Times New Roman" w:hAnsi="Times New Roman"/>
          <w:b/>
          <w:i/>
          <w:rPrChange w:id="608" w:author="Autor">
            <w:rPr>
              <w:rFonts w:ascii="Times New Roman" w:hAnsi="Times New Roman"/>
              <w:sz w:val="16"/>
              <w:szCs w:val="16"/>
            </w:rPr>
          </w:rPrChange>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w:t>
      </w:r>
      <w:del w:id="609" w:author="Autor">
        <w:r w:rsidRPr="00834F40">
          <w:rPr>
            <w:rFonts w:ascii="Times New Roman" w:hAnsi="Times New Roman"/>
            <w:lang w:eastAsia="sk-SK"/>
          </w:rPr>
          <w:delText xml:space="preserve">do </w:delText>
        </w:r>
      </w:del>
      <w:r w:rsidRPr="00307126">
        <w:rPr>
          <w:rFonts w:ascii="Times New Roman" w:hAnsi="Times New Roman"/>
          <w:lang w:eastAsia="sk-SK"/>
        </w:rPr>
        <w:t xml:space="preserve">najneskôr </w:t>
      </w:r>
      <w:ins w:id="610" w:author="Autor">
        <w:r w:rsidR="001D447E" w:rsidRPr="00307126">
          <w:rPr>
            <w:rFonts w:ascii="Times New Roman" w:hAnsi="Times New Roman"/>
            <w:lang w:eastAsia="sk-SK"/>
          </w:rPr>
          <w:t xml:space="preserve">do </w:t>
        </w:r>
      </w:ins>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w:t>
      </w:r>
      <w:r w:rsidRPr="00834F40">
        <w:rPr>
          <w:rFonts w:ascii="Times New Roman" w:hAnsi="Times New Roman"/>
          <w:lang w:eastAsia="sk-SK"/>
        </w:rPr>
        <w:t>písm</w:t>
      </w:r>
      <w:r w:rsidR="005946B0">
        <w:rPr>
          <w:rFonts w:ascii="Times New Roman" w:hAnsi="Times New Roman"/>
          <w:lang w:eastAsia="sk-SK"/>
        </w:rPr>
        <w:t>ená</w:t>
      </w:r>
      <w:r w:rsidRPr="00307126">
        <w:rPr>
          <w:rFonts w:ascii="Times New Roman" w:hAnsi="Times New Roman"/>
          <w:lang w:eastAsia="sk-SK"/>
        </w:rPr>
        <w:t xml:space="preserve"> a) až </w:t>
      </w:r>
      <w:del w:id="611" w:author="Autor">
        <w:r w:rsidR="005946B0">
          <w:rPr>
            <w:rFonts w:ascii="Times New Roman" w:hAnsi="Times New Roman"/>
            <w:lang w:eastAsia="sk-SK"/>
          </w:rPr>
          <w:delText>f</w:delText>
        </w:r>
      </w:del>
      <w:ins w:id="612" w:author="Autor">
        <w:r w:rsidR="00067253">
          <w:rPr>
            <w:rFonts w:ascii="Times New Roman" w:hAnsi="Times New Roman"/>
            <w:lang w:eastAsia="sk-SK"/>
          </w:rPr>
          <w:t>g</w:t>
        </w:r>
      </w:ins>
      <w:r w:rsidRPr="00307126">
        <w:rPr>
          <w:rFonts w:ascii="Times New Roman" w:hAnsi="Times New Roman"/>
          <w:lang w:eastAsia="sk-SK"/>
        </w:rPr>
        <w:t>)</w:t>
      </w:r>
      <w:r w:rsidR="00E730AB" w:rsidRPr="00307126">
        <w:rPr>
          <w:rFonts w:ascii="Times New Roman" w:hAnsi="Times New Roman"/>
          <w:lang w:eastAsia="sk-SK"/>
        </w:rPr>
        <w:t xml:space="preserve"> a </w:t>
      </w:r>
      <w:r w:rsidR="00E730AB" w:rsidRPr="00834F40">
        <w:rPr>
          <w:rFonts w:ascii="Times New Roman" w:hAnsi="Times New Roman"/>
          <w:lang w:eastAsia="sk-SK"/>
        </w:rPr>
        <w:t>písm</w:t>
      </w:r>
      <w:r w:rsidR="005946B0">
        <w:rPr>
          <w:rFonts w:ascii="Times New Roman" w:hAnsi="Times New Roman"/>
          <w:lang w:eastAsia="sk-SK"/>
        </w:rPr>
        <w:t>eno</w:t>
      </w:r>
      <w:del w:id="613" w:author="Autor">
        <w:r w:rsidR="00E730AB" w:rsidRPr="00834F40" w:rsidDel="007802EE">
          <w:rPr>
            <w:rFonts w:ascii="Times New Roman" w:hAnsi="Times New Roman"/>
            <w:lang w:eastAsia="sk-SK"/>
          </w:rPr>
          <w:delText xml:space="preserve">. </w:delText>
        </w:r>
        <w:r w:rsidR="005946B0" w:rsidDel="007802EE">
          <w:rPr>
            <w:rFonts w:ascii="Times New Roman" w:hAnsi="Times New Roman"/>
            <w:lang w:eastAsia="sk-SK"/>
          </w:rPr>
          <w:delText>i</w:delText>
        </w:r>
      </w:del>
      <w:ins w:id="614" w:author="Autor">
        <w:r w:rsidR="007802EE">
          <w:rPr>
            <w:rFonts w:ascii="Times New Roman" w:hAnsi="Times New Roman"/>
            <w:lang w:eastAsia="sk-SK"/>
          </w:rPr>
          <w:t xml:space="preserve"> </w:t>
        </w:r>
        <w:r w:rsidR="00067253">
          <w:rPr>
            <w:rFonts w:ascii="Times New Roman" w:hAnsi="Times New Roman"/>
            <w:lang w:eastAsia="sk-SK"/>
          </w:rPr>
          <w:t>j</w:t>
        </w:r>
      </w:ins>
      <w:r w:rsidR="00E730AB" w:rsidRPr="00307126">
        <w:rPr>
          <w:rFonts w:ascii="Times New Roman" w:hAnsi="Times New Roman"/>
          <w:lang w:eastAsia="sk-SK"/>
        </w:rPr>
        <w:t>)</w:t>
      </w:r>
      <w:r w:rsidRPr="00307126">
        <w:rPr>
          <w:rFonts w:ascii="Times New Roman" w:hAnsi="Times New Roman"/>
          <w:lang w:eastAsia="sk-SK"/>
        </w:rPr>
        <w:t xml:space="preserve"> tohto článku VZP</w:t>
      </w:r>
      <w:ins w:id="615" w:author="Autor">
        <w:r w:rsidRPr="00307126">
          <w:rPr>
            <w:rFonts w:ascii="Times New Roman" w:hAnsi="Times New Roman"/>
            <w:lang w:eastAsia="sk-SK"/>
          </w:rPr>
          <w:t xml:space="preserve"> </w:t>
        </w:r>
      </w:ins>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rsidR="00F27C5C" w:rsidRDefault="00C52649">
      <w:pPr>
        <w:numPr>
          <w:ilvl w:val="0"/>
          <w:numId w:val="9"/>
        </w:numPr>
        <w:spacing w:before="240" w:after="0" w:line="264" w:lineRule="auto"/>
        <w:jc w:val="both"/>
        <w:rPr>
          <w:rFonts w:ascii="Times New Roman" w:hAnsi="Times New Roman"/>
          <w:lang w:eastAsia="sk-SK"/>
        </w:rPr>
        <w:pPrChange w:id="616" w:author="Autor">
          <w:pPr>
            <w:numPr>
              <w:numId w:val="9"/>
            </w:numPr>
            <w:tabs>
              <w:tab w:val="num" w:pos="-4962"/>
              <w:tab w:val="num" w:pos="540"/>
            </w:tabs>
            <w:spacing w:before="240" w:after="0" w:line="264" w:lineRule="auto"/>
            <w:ind w:left="540" w:hanging="540"/>
            <w:jc w:val="both"/>
          </w:pPr>
        </w:pPrChange>
      </w:pPr>
      <w:r w:rsidRPr="00307126">
        <w:rPr>
          <w:rFonts w:ascii="Times New Roman" w:hAnsi="Times New Roman"/>
          <w:lang w:eastAsia="sk-SK"/>
        </w:rPr>
        <w:t>Ak nie je NFP alebo jeho časť vrátený z</w:t>
      </w:r>
      <w:del w:id="617" w:author="Autor">
        <w:r w:rsidR="00B31490" w:rsidRPr="0013690C">
          <w:rPr>
            <w:rFonts w:ascii="Times New Roman" w:hAnsi="Times New Roman"/>
            <w:lang w:eastAsia="sk-SK"/>
          </w:rPr>
          <w:delText> </w:delText>
        </w:r>
      </w:del>
      <w:ins w:id="618" w:author="Autor">
        <w:r w:rsidRPr="00307126">
          <w:rPr>
            <w:rFonts w:ascii="Times New Roman" w:hAnsi="Times New Roman"/>
            <w:lang w:eastAsia="sk-SK"/>
          </w:rPr>
          <w:t xml:space="preserve"> </w:t>
        </w:r>
      </w:ins>
      <w:r w:rsidRPr="00307126">
        <w:rPr>
          <w:rFonts w:ascii="Times New Roman" w:hAnsi="Times New Roman"/>
          <w:lang w:eastAsia="sk-SK"/>
        </w:rPr>
        <w:t xml:space="preserve">dôvodov uvedených v odseku 1 tohto článku VZP iniciatívne zo strany Prijímateľa, </w:t>
      </w:r>
      <w:del w:id="619" w:author="Autor">
        <w:r w:rsidR="00B31490" w:rsidRPr="0013690C">
          <w:rPr>
            <w:rFonts w:ascii="Times New Roman" w:hAnsi="Times New Roman"/>
            <w:lang w:eastAsia="sk-SK"/>
          </w:rPr>
          <w:delText> </w:delText>
        </w:r>
      </w:del>
      <w:ins w:id="620" w:author="Autor">
        <w:r w:rsidRPr="00307126">
          <w:rPr>
            <w:rFonts w:ascii="Times New Roman" w:hAnsi="Times New Roman"/>
            <w:lang w:eastAsia="sk-SK"/>
          </w:rPr>
          <w:t xml:space="preserve"> </w:t>
        </w:r>
      </w:ins>
      <w:r w:rsidRPr="00307126">
        <w:rPr>
          <w:rFonts w:ascii="Times New Roman" w:hAnsi="Times New Roman"/>
          <w:lang w:eastAsia="sk-SK"/>
        </w:rPr>
        <w:t>sumu vrátenia NFP alebo jeho časti stanoví Poskytovateľ v</w:t>
      </w:r>
      <w:del w:id="621" w:author="Autor">
        <w:r w:rsidR="00A91910" w:rsidRPr="00834F40">
          <w:rPr>
            <w:rFonts w:ascii="Times New Roman" w:hAnsi="Times New Roman"/>
            <w:lang w:eastAsia="sk-SK"/>
          </w:rPr>
          <w:delText> „</w:delText>
        </w:r>
      </w:del>
      <w:ins w:id="622" w:author="Autor">
        <w:r w:rsidRPr="00307126">
          <w:rPr>
            <w:rFonts w:ascii="Times New Roman" w:hAnsi="Times New Roman"/>
            <w:lang w:eastAsia="sk-SK"/>
          </w:rPr>
          <w:t xml:space="preserve"> </w:t>
        </w:r>
      </w:ins>
      <w:proofErr w:type="spellStart"/>
      <w:r w:rsidRPr="00307126">
        <w:rPr>
          <w:rFonts w:ascii="Times New Roman" w:hAnsi="Times New Roman"/>
          <w:lang w:eastAsia="sk-SK"/>
        </w:rPr>
        <w:t>ŽoV</w:t>
      </w:r>
      <w:proofErr w:type="spellEnd"/>
      <w:del w:id="623" w:author="Autor">
        <w:r w:rsidR="002657F9">
          <w:rPr>
            <w:rFonts w:ascii="Times New Roman" w:hAnsi="Times New Roman"/>
            <w:lang w:eastAsia="sk-SK"/>
          </w:rPr>
          <w:delText>“</w:delText>
        </w:r>
        <w:r w:rsidR="00A91910" w:rsidRPr="00834F40">
          <w:rPr>
            <w:rFonts w:ascii="Times New Roman" w:hAnsi="Times New Roman"/>
            <w:lang w:eastAsia="sk-SK"/>
          </w:rPr>
          <w:delText>,</w:delText>
        </w:r>
      </w:del>
      <w:ins w:id="624" w:author="Autor">
        <w:r w:rsidRPr="00307126">
          <w:rPr>
            <w:rFonts w:ascii="Times New Roman" w:hAnsi="Times New Roman"/>
            <w:lang w:eastAsia="sk-SK"/>
          </w:rPr>
          <w:t>,</w:t>
        </w:r>
      </w:ins>
      <w:r w:rsidRPr="00307126">
        <w:rPr>
          <w:rFonts w:ascii="Times New Roman" w:hAnsi="Times New Roman"/>
          <w:lang w:eastAsia="sk-SK"/>
        </w:rPr>
        <w:t xml:space="preserve"> ktorú zašle Prijímateľovi aj elektronicky prostredníctvom ITMS2014+. </w:t>
      </w:r>
      <w:del w:id="625" w:author="Autor">
        <w:r w:rsidR="005946B0" w:rsidRPr="00C52649">
          <w:rPr>
            <w:rFonts w:ascii="Times New Roman" w:hAnsi="Times New Roman"/>
            <w:lang w:eastAsia="sk-SK"/>
          </w:rPr>
          <w:delText>Záväzné uplatnenie</w:delText>
        </w:r>
      </w:del>
      <w:ins w:id="626" w:author="Autor">
        <w:r w:rsidR="00867309" w:rsidRPr="00307126">
          <w:rPr>
            <w:rFonts w:ascii="Times New Roman" w:hAnsi="Times New Roman"/>
            <w:lang w:eastAsia="sk-SK"/>
          </w:rPr>
          <w:t>K záväznému uplatneniu</w:t>
        </w:r>
      </w:ins>
      <w:r w:rsidR="00867309" w:rsidRPr="00307126">
        <w:rPr>
          <w:rFonts w:ascii="Times New Roman" w:hAnsi="Times New Roman"/>
          <w:lang w:eastAsia="sk-SK"/>
        </w:rPr>
        <w:t xml:space="preserve"> nároku </w:t>
      </w:r>
      <w:del w:id="627" w:author="Autor">
        <w:r w:rsidR="005946B0" w:rsidRPr="00C52649">
          <w:rPr>
            <w:rFonts w:ascii="Times New Roman" w:hAnsi="Times New Roman"/>
            <w:lang w:eastAsia="sk-SK"/>
          </w:rPr>
          <w:delText>poskytovateľa za sumu vrátenia NFP</w:delText>
        </w:r>
      </w:del>
      <w:ins w:id="628" w:author="Autor">
        <w:r w:rsidR="00867309" w:rsidRPr="00307126">
          <w:rPr>
            <w:rFonts w:ascii="Times New Roman" w:hAnsi="Times New Roman"/>
            <w:lang w:eastAsia="sk-SK"/>
          </w:rPr>
          <w:t>Poskytovateľa</w:t>
        </w:r>
      </w:ins>
      <w:r w:rsidR="00867309" w:rsidRPr="00307126">
        <w:rPr>
          <w:rFonts w:ascii="Times New Roman" w:hAnsi="Times New Roman"/>
          <w:lang w:eastAsia="sk-SK"/>
        </w:rPr>
        <w:t xml:space="preserve"> na </w:t>
      </w:r>
      <w:ins w:id="629" w:author="Autor">
        <w:r w:rsidR="00867309" w:rsidRPr="00307126">
          <w:rPr>
            <w:rFonts w:ascii="Times New Roman" w:hAnsi="Times New Roman"/>
            <w:lang w:eastAsia="sk-SK"/>
          </w:rPr>
          <w:t xml:space="preserve">vrátenie NFP alebo jeho časti na </w:t>
        </w:r>
      </w:ins>
      <w:r w:rsidR="00867309" w:rsidRPr="00307126">
        <w:rPr>
          <w:rFonts w:ascii="Times New Roman" w:hAnsi="Times New Roman"/>
          <w:lang w:eastAsia="sk-SK"/>
        </w:rPr>
        <w:t xml:space="preserve">základe </w:t>
      </w:r>
      <w:del w:id="630" w:author="Autor">
        <w:r w:rsidR="005946B0" w:rsidRPr="00C52649">
          <w:rPr>
            <w:rFonts w:ascii="Times New Roman" w:hAnsi="Times New Roman"/>
            <w:lang w:eastAsia="sk-SK"/>
          </w:rPr>
          <w:delText xml:space="preserve">odoslanej </w:delText>
        </w:r>
      </w:del>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w:t>
      </w:r>
      <w:del w:id="631" w:author="Autor">
        <w:r w:rsidR="005946B0" w:rsidRPr="00C52649">
          <w:rPr>
            <w:rFonts w:ascii="Times New Roman" w:hAnsi="Times New Roman"/>
            <w:lang w:eastAsia="sk-SK"/>
          </w:rPr>
          <w:delText>zodpovedá zverejneniu</w:delText>
        </w:r>
      </w:del>
      <w:ins w:id="632" w:author="Autor">
        <w:r w:rsidR="00867309" w:rsidRPr="00307126">
          <w:rPr>
            <w:rFonts w:ascii="Times New Roman" w:hAnsi="Times New Roman"/>
            <w:lang w:eastAsia="sk-SK"/>
          </w:rPr>
          <w:t>dochádza zverejnením</w:t>
        </w:r>
      </w:ins>
      <w:r w:rsidR="00867309" w:rsidRPr="00307126">
        <w:rPr>
          <w:rFonts w:ascii="Times New Roman" w:hAnsi="Times New Roman"/>
          <w:lang w:eastAsia="sk-SK"/>
        </w:rPr>
        <w:t xml:space="preserv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w:t>
      </w:r>
      <w:del w:id="633" w:author="Autor">
        <w:r w:rsidR="005946B0" w:rsidRPr="00C52649">
          <w:rPr>
            <w:rFonts w:ascii="Times New Roman" w:hAnsi="Times New Roman"/>
            <w:lang w:eastAsia="sk-SK"/>
          </w:rPr>
          <w:delText>poskytovateľom</w:delText>
        </w:r>
      </w:del>
      <w:ins w:id="634" w:author="Autor">
        <w:r w:rsidR="00867309" w:rsidRPr="00307126">
          <w:rPr>
            <w:rFonts w:ascii="Times New Roman" w:hAnsi="Times New Roman"/>
            <w:lang w:eastAsia="sk-SK"/>
          </w:rPr>
          <w:t>Poskytovateľom</w:t>
        </w:r>
      </w:ins>
      <w:r w:rsidR="00867309" w:rsidRPr="00307126">
        <w:rPr>
          <w:rFonts w:ascii="Times New Roman" w:hAnsi="Times New Roman"/>
          <w:lang w:eastAsia="sk-SK"/>
        </w:rPr>
        <w:t xml:space="preserve"> vo verejnej časti ITMS2014</w:t>
      </w:r>
      <w:del w:id="635" w:author="Autor">
        <w:r w:rsidR="005946B0" w:rsidRPr="00C52649">
          <w:rPr>
            <w:rFonts w:ascii="Times New Roman" w:hAnsi="Times New Roman"/>
            <w:lang w:eastAsia="sk-SK"/>
          </w:rPr>
          <w:delText>+, o čom je na e-mailovú adresu kontaktnej osoby</w:delText>
        </w:r>
      </w:del>
      <w:ins w:id="636" w:author="Autor">
        <w:r w:rsidR="00867309" w:rsidRPr="00307126">
          <w:rPr>
            <w:rFonts w:ascii="Times New Roman" w:hAnsi="Times New Roman"/>
            <w:lang w:eastAsia="sk-SK"/>
          </w:rPr>
          <w:t>+</w:t>
        </w:r>
        <w:r w:rsidR="0021125C" w:rsidRPr="00307126">
          <w:rPr>
            <w:rFonts w:ascii="Times New Roman" w:hAnsi="Times New Roman"/>
            <w:lang w:eastAsia="sk-SK"/>
          </w:rPr>
          <w:t>.</w:t>
        </w:r>
        <w:r w:rsidR="00867309" w:rsidRPr="00307126">
          <w:rPr>
            <w:rFonts w:ascii="Times New Roman" w:hAnsi="Times New Roman"/>
            <w:lang w:eastAsia="sk-SK"/>
          </w:rPr>
          <w:t xml:space="preserve"> </w:t>
        </w:r>
      </w:ins>
      <w:r w:rsidRPr="00307126">
        <w:rPr>
          <w:rFonts w:ascii="Times New Roman" w:hAnsi="Times New Roman"/>
          <w:lang w:eastAsia="sk-SK"/>
        </w:rPr>
        <w:t xml:space="preserve"> </w:t>
      </w:r>
      <w:r w:rsidR="0021125C" w:rsidRPr="00307126">
        <w:rPr>
          <w:rFonts w:ascii="Times New Roman" w:hAnsi="Times New Roman"/>
          <w:lang w:eastAsia="sk-SK"/>
        </w:rPr>
        <w:t xml:space="preserve">Prijímateľ </w:t>
      </w:r>
      <w:ins w:id="637" w:author="Autor">
        <w:r w:rsidR="0021125C" w:rsidRPr="00307126">
          <w:rPr>
            <w:rFonts w:ascii="Times New Roman" w:hAnsi="Times New Roman"/>
            <w:lang w:eastAsia="sk-SK"/>
          </w:rPr>
          <w:t xml:space="preserve">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w:t>
        </w:r>
      </w:ins>
      <w:r w:rsidR="0021125C" w:rsidRPr="00307126">
        <w:rPr>
          <w:rFonts w:ascii="Times New Roman" w:hAnsi="Times New Roman"/>
          <w:lang w:eastAsia="sk-SK"/>
        </w:rPr>
        <w:t xml:space="preserve">informovaný </w:t>
      </w:r>
      <w:r w:rsidRPr="00307126">
        <w:rPr>
          <w:rFonts w:ascii="Times New Roman" w:hAnsi="Times New Roman"/>
          <w:lang w:eastAsia="sk-SK"/>
        </w:rPr>
        <w:t>automaticky generovanou notifikačnou elektronickou správou zo systému ITMS2014</w:t>
      </w:r>
      <w:del w:id="638" w:author="Autor">
        <w:r w:rsidR="005946B0" w:rsidRPr="00C52649">
          <w:rPr>
            <w:rFonts w:ascii="Times New Roman" w:hAnsi="Times New Roman"/>
            <w:lang w:eastAsia="sk-SK"/>
          </w:rPr>
          <w:delText>+.</w:delText>
        </w:r>
      </w:del>
      <w:ins w:id="639" w:author="Autor">
        <w:r w:rsidRPr="00307126">
          <w:rPr>
            <w:rFonts w:ascii="Times New Roman" w:hAnsi="Times New Roman"/>
            <w:lang w:eastAsia="sk-SK"/>
          </w:rPr>
          <w:t>+</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w:t>
        </w:r>
      </w:ins>
      <w:r w:rsidRPr="00307126">
        <w:rPr>
          <w:rFonts w:ascii="Times New Roman" w:hAnsi="Times New Roman"/>
          <w:lang w:eastAsia="sk-SK"/>
        </w:rPr>
        <w:t xml:space="preserve"> Poskytovateľ v</w:t>
      </w:r>
      <w:del w:id="640" w:author="Autor">
        <w:r w:rsidR="00A91910" w:rsidRPr="00834F40">
          <w:rPr>
            <w:rFonts w:ascii="Times New Roman" w:hAnsi="Times New Roman"/>
            <w:lang w:eastAsia="sk-SK"/>
          </w:rPr>
          <w:delText> </w:delText>
        </w:r>
      </w:del>
      <w:ins w:id="641" w:author="Autor">
        <w:r w:rsidRPr="00307126">
          <w:rPr>
            <w:rFonts w:ascii="Times New Roman" w:hAnsi="Times New Roman"/>
            <w:lang w:eastAsia="sk-SK"/>
          </w:rPr>
          <w:t xml:space="preserve"> </w:t>
        </w:r>
      </w:ins>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w:t>
      </w:r>
      <w:del w:id="642" w:author="Autor">
        <w:r w:rsidR="00A91910" w:rsidRPr="00834F40">
          <w:rPr>
            <w:rFonts w:ascii="Times New Roman" w:hAnsi="Times New Roman"/>
          </w:rPr>
          <w:delText> </w:delText>
        </w:r>
      </w:del>
      <w:ins w:id="643" w:author="Autor">
        <w:r w:rsidRPr="00307126">
          <w:rPr>
            <w:rFonts w:ascii="Times New Roman" w:hAnsi="Times New Roman"/>
            <w:lang w:eastAsia="sk-SK"/>
          </w:rPr>
          <w:t xml:space="preserve"> </w:t>
        </w:r>
      </w:ins>
      <w:r w:rsidRPr="00307126">
        <w:rPr>
          <w:rFonts w:ascii="Times New Roman" w:hAnsi="Times New Roman"/>
          <w:lang w:eastAsia="sk-SK"/>
        </w:rPr>
        <w:t>účtov, na ktoré je Prijímateľ povinný vrátenie vykonať</w:t>
      </w:r>
      <w:del w:id="644" w:author="Autor">
        <w:r w:rsidR="00A91910" w:rsidRPr="00834F40">
          <w:rPr>
            <w:rFonts w:ascii="Times New Roman" w:hAnsi="Times New Roman"/>
          </w:rPr>
          <w:delText>.</w:delText>
        </w:r>
        <w:r w:rsidR="00FA17A0" w:rsidRPr="00834F40">
          <w:rPr>
            <w:rFonts w:ascii="Times New Roman" w:hAnsi="Times New Roman"/>
          </w:rPr>
          <w:delText xml:space="preserve"> </w:delText>
        </w:r>
      </w:del>
      <w:ins w:id="645" w:author="Autor">
        <w:r w:rsidRPr="00307126">
          <w:rPr>
            <w:rFonts w:ascii="Times New Roman" w:hAnsi="Times New Roman"/>
            <w:lang w:eastAsia="sk-SK"/>
          </w:rPr>
          <w:t>.</w:t>
        </w:r>
        <w:r w:rsidR="00FA17A0" w:rsidRPr="00307126">
          <w:rPr>
            <w:rFonts w:ascii="Times New Roman" w:hAnsi="Times New Roman"/>
          </w:rPr>
          <w:t>.</w:t>
        </w:r>
      </w:ins>
    </w:p>
    <w:p w:rsidR="00F27C5C" w:rsidRDefault="00C52649">
      <w:pPr>
        <w:numPr>
          <w:ilvl w:val="0"/>
          <w:numId w:val="9"/>
        </w:numPr>
        <w:spacing w:before="240" w:line="264" w:lineRule="auto"/>
        <w:jc w:val="both"/>
        <w:rPr>
          <w:rFonts w:ascii="Times New Roman" w:hAnsi="Times New Roman"/>
        </w:rPr>
        <w:pPrChange w:id="646" w:author="Autor">
          <w:pPr>
            <w:numPr>
              <w:numId w:val="9"/>
            </w:numPr>
            <w:tabs>
              <w:tab w:val="num" w:pos="-4962"/>
              <w:tab w:val="num" w:pos="540"/>
            </w:tabs>
            <w:spacing w:before="240" w:line="264" w:lineRule="auto"/>
            <w:ind w:left="540" w:hanging="540"/>
            <w:jc w:val="both"/>
          </w:pPr>
        </w:pPrChange>
      </w:pPr>
      <w:r w:rsidRPr="00307126">
        <w:rPr>
          <w:rFonts w:ascii="Times New Roman" w:hAnsi="Times New Roman"/>
        </w:rPr>
        <w:t>Prijímateľ sa zaväzuje vrátiť NFP alebo jeho časť uvedený v</w:t>
      </w:r>
      <w:del w:id="647" w:author="Autor">
        <w:r w:rsidR="00A91910" w:rsidRPr="00834F40">
          <w:rPr>
            <w:rFonts w:ascii="Times New Roman" w:hAnsi="Times New Roman"/>
          </w:rPr>
          <w:delText> </w:delText>
        </w:r>
      </w:del>
      <w:ins w:id="648" w:author="Autor">
        <w:r w:rsidRPr="00307126">
          <w:rPr>
            <w:rFonts w:ascii="Times New Roman" w:hAnsi="Times New Roman"/>
          </w:rPr>
          <w:t xml:space="preserve"> </w:t>
        </w:r>
      </w:ins>
      <w:proofErr w:type="spellStart"/>
      <w:r w:rsidRPr="00307126">
        <w:rPr>
          <w:rFonts w:ascii="Times New Roman" w:hAnsi="Times New Roman"/>
        </w:rPr>
        <w:t>ŽoV</w:t>
      </w:r>
      <w:proofErr w:type="spellEnd"/>
      <w:r w:rsidRPr="00307126">
        <w:rPr>
          <w:rFonts w:ascii="Times New Roman" w:hAnsi="Times New Roman"/>
        </w:rPr>
        <w:t xml:space="preserve"> do 60</w:t>
      </w:r>
      <w:ins w:id="649" w:author="Autor">
        <w:r w:rsidRPr="00307126">
          <w:rPr>
            <w:rFonts w:ascii="Times New Roman" w:hAnsi="Times New Roman"/>
          </w:rPr>
          <w:t xml:space="preserve"> </w:t>
        </w:r>
        <w:r w:rsidR="00A834A1">
          <w:rPr>
            <w:rFonts w:ascii="Times New Roman" w:hAnsi="Times New Roman"/>
          </w:rPr>
          <w:t>kalendárnych</w:t>
        </w:r>
      </w:ins>
      <w:r w:rsidR="00A834A1">
        <w:rPr>
          <w:rFonts w:ascii="Times New Roman" w:hAnsi="Times New Roman"/>
        </w:rPr>
        <w:t xml:space="preserve"> </w:t>
      </w:r>
      <w:r w:rsidRPr="00307126">
        <w:rPr>
          <w:rFonts w:ascii="Times New Roman" w:hAnsi="Times New Roman"/>
        </w:rPr>
        <w:t xml:space="preserve">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je povinný vrátiť najneskôr spolu s</w:t>
      </w:r>
      <w:del w:id="650" w:author="Autor">
        <w:r w:rsidR="00CA7DC4" w:rsidRPr="008037C1">
          <w:rPr>
            <w:rFonts w:ascii="Times New Roman" w:hAnsi="Times New Roman"/>
          </w:rPr>
          <w:delText> </w:delText>
        </w:r>
      </w:del>
      <w:ins w:id="651" w:author="Autor">
        <w:r w:rsidRPr="00307126">
          <w:rPr>
            <w:rFonts w:ascii="Times New Roman" w:hAnsi="Times New Roman"/>
          </w:rPr>
          <w:t xml:space="preserve"> </w:t>
        </w:r>
      </w:ins>
      <w:r w:rsidRPr="00307126">
        <w:rPr>
          <w:rFonts w:ascii="Times New Roman" w:hAnsi="Times New Roman"/>
        </w:rPr>
        <w:t>predložením Doplňujúcich údajov k</w:t>
      </w:r>
      <w:del w:id="652" w:author="Autor">
        <w:r w:rsidR="00CA7DC4" w:rsidRPr="008037C1">
          <w:rPr>
            <w:rFonts w:ascii="Times New Roman" w:hAnsi="Times New Roman"/>
          </w:rPr>
          <w:delText> </w:delText>
        </w:r>
      </w:del>
      <w:ins w:id="653" w:author="Autor">
        <w:r w:rsidRPr="00307126">
          <w:rPr>
            <w:rFonts w:ascii="Times New Roman" w:hAnsi="Times New Roman"/>
          </w:rPr>
          <w:t xml:space="preserve"> </w:t>
        </w:r>
      </w:ins>
      <w:r w:rsidRPr="00307126">
        <w:rPr>
          <w:rFonts w:ascii="Times New Roman" w:hAnsi="Times New Roman"/>
        </w:rPr>
        <w:t>preukázaniu dodania predmetu plnenia</w:t>
      </w:r>
      <w:r w:rsidR="006E5EC1" w:rsidRPr="00307126">
        <w:rPr>
          <w:rFonts w:ascii="Times New Roman" w:hAnsi="Times New Roman"/>
        </w:rPr>
        <w:t>.</w:t>
      </w:r>
      <w:r w:rsidR="00532E84" w:rsidRPr="00532E84">
        <w:rPr>
          <w:rFonts w:ascii="Times New Roman" w:hAnsi="Times New Roman"/>
          <w:rPrChange w:id="654" w:author="Autor">
            <w:rPr>
              <w:sz w:val="16"/>
              <w:szCs w:val="16"/>
            </w:rPr>
          </w:rPrChange>
        </w:rPr>
        <w:t xml:space="preserve"> </w:t>
      </w:r>
      <w:r w:rsidR="00A91910" w:rsidRPr="00307126">
        <w:rPr>
          <w:rFonts w:ascii="Times New Roman" w:hAnsi="Times New Roman"/>
        </w:rPr>
        <w:t xml:space="preserve">Ak </w:t>
      </w:r>
      <w:r w:rsidR="00A91910" w:rsidRPr="00307126">
        <w:rPr>
          <w:rFonts w:ascii="Times New Roman" w:hAnsi="Times New Roman"/>
        </w:rPr>
        <w:lastRenderedPageBreak/>
        <w:t xml:space="preserve">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rsidR="00F27C5C" w:rsidRDefault="00A91910">
      <w:pPr>
        <w:numPr>
          <w:ilvl w:val="1"/>
          <w:numId w:val="9"/>
        </w:numPr>
        <w:spacing w:after="0" w:line="264" w:lineRule="auto"/>
        <w:jc w:val="both"/>
        <w:rPr>
          <w:rFonts w:ascii="Times New Roman" w:hAnsi="Times New Roman"/>
        </w:rPr>
        <w:pPrChange w:id="655" w:author="Autor">
          <w:pPr>
            <w:numPr>
              <w:ilvl w:val="1"/>
              <w:numId w:val="9"/>
            </w:numPr>
            <w:tabs>
              <w:tab w:val="num" w:pos="1440"/>
            </w:tabs>
            <w:spacing w:before="240" w:line="264" w:lineRule="auto"/>
            <w:ind w:left="1440" w:hanging="360"/>
            <w:jc w:val="both"/>
          </w:pPr>
        </w:pPrChange>
      </w:pPr>
      <w:r w:rsidRPr="00307126">
        <w:rPr>
          <w:rFonts w:ascii="Times New Roman" w:hAnsi="Times New Roman"/>
        </w:rPr>
        <w:t>postupuje</w:t>
      </w:r>
      <w:r w:rsidRPr="00307126">
        <w:rPr>
          <w:rFonts w:ascii="Times New Roman" w:hAnsi="Times New Roman"/>
          <w:lang w:eastAsia="sk-SK"/>
        </w:rPr>
        <w:t xml:space="preserve"> podľa osobitného predpisu (napr. Občiansky súdny poriadok)</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ins w:id="656" w:author="Autor">
        <w:r w:rsidR="00F74CDC" w:rsidRPr="00307126">
          <w:rPr>
            <w:rFonts w:ascii="Times New Roman" w:hAnsi="Times New Roman"/>
          </w:rPr>
          <w:t xml:space="preserve"> </w:t>
        </w:r>
      </w:ins>
    </w:p>
    <w:p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prostredníctvom ITMS2014+.</w:t>
      </w:r>
      <w:ins w:id="657" w:author="Autor">
        <w:r w:rsidR="006B0330" w:rsidRPr="00307126">
          <w:rPr>
            <w:sz w:val="22"/>
            <w:szCs w:val="22"/>
          </w:rPr>
          <w:t xml:space="preserve"> </w:t>
        </w:r>
      </w:ins>
    </w:p>
    <w:p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lastRenderedPageBreak/>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w:t>
      </w:r>
      <w:proofErr w:type="spellStart"/>
      <w:r w:rsidRPr="00307126">
        <w:rPr>
          <w:rFonts w:ascii="Times New Roman" w:hAnsi="Times New Roman"/>
        </w:rPr>
        <w:t>vysporiadania</w:t>
      </w:r>
      <w:proofErr w:type="spellEnd"/>
      <w:r w:rsidRPr="00307126">
        <w:rPr>
          <w:rFonts w:ascii="Times New Roman" w:hAnsi="Times New Roman"/>
        </w:rPr>
        <w:t xml:space="preserve"> finančných vzťahov. </w:t>
      </w:r>
    </w:p>
    <w:p w:rsidR="00A91910" w:rsidRPr="00307126" w:rsidRDefault="00A91910" w:rsidP="00901075">
      <w:pPr>
        <w:numPr>
          <w:ilvl w:val="0"/>
          <w:numId w:val="9"/>
        </w:numPr>
        <w:spacing w:before="240" w:line="264" w:lineRule="auto"/>
        <w:jc w:val="both"/>
        <w:rPr>
          <w:rFonts w:ascii="Times New Roman" w:hAnsi="Times New Roman"/>
          <w:lang w:eastAsia="sk-SK"/>
        </w:rPr>
      </w:pPr>
      <w:commentRangeStart w:id="658"/>
      <w:r w:rsidRPr="00307126">
        <w:rPr>
          <w:rFonts w:ascii="Times New Roman" w:hAnsi="Times New Roman"/>
          <w:lang w:eastAsia="sk-SK"/>
        </w:rPr>
        <w:t>Pohľadávku</w:t>
      </w:r>
      <w:commentRangeEnd w:id="658"/>
      <w:r w:rsidR="001A6D0E" w:rsidRPr="00307126">
        <w:rPr>
          <w:rStyle w:val="Odkaznakomentr"/>
          <w:rFonts w:ascii="Times New Roman" w:eastAsia="Times New Roman" w:hAnsi="Times New Roman"/>
          <w:sz w:val="22"/>
          <w:szCs w:val="22"/>
        </w:rPr>
        <w:commentReference w:id="658"/>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w:t>
      </w:r>
      <w:del w:id="659" w:author="Autor">
        <w:r w:rsidRPr="00834F40">
          <w:rPr>
            <w:rFonts w:ascii="Times New Roman" w:hAnsi="Times New Roman"/>
            <w:lang w:eastAsia="sk-SK"/>
          </w:rPr>
          <w:delText>Prijímateľov</w:delText>
        </w:r>
        <w:r w:rsidR="00222D0C">
          <w:rPr>
            <w:rFonts w:ascii="Times New Roman" w:hAnsi="Times New Roman"/>
            <w:lang w:eastAsia="sk-SK"/>
          </w:rPr>
          <w:delText>i</w:delText>
        </w:r>
      </w:del>
      <w:ins w:id="660" w:author="Autor">
        <w:r w:rsidRPr="00307126">
          <w:rPr>
            <w:rFonts w:ascii="Times New Roman" w:hAnsi="Times New Roman"/>
            <w:lang w:eastAsia="sk-SK"/>
          </w:rPr>
          <w:t>Prijímateľov</w:t>
        </w:r>
      </w:ins>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rsidR="00532AFF" w:rsidRPr="00307126" w:rsidRDefault="00532AFF" w:rsidP="00901075">
      <w:pPr>
        <w:numPr>
          <w:ilvl w:val="1"/>
          <w:numId w:val="9"/>
        </w:numPr>
        <w:spacing w:after="0" w:line="264" w:lineRule="auto"/>
        <w:jc w:val="both"/>
        <w:rPr>
          <w:rFonts w:ascii="Times New Roman" w:hAnsi="Times New Roman"/>
          <w:lang w:eastAsia="sk-SK"/>
        </w:rPr>
      </w:pPr>
      <w:proofErr w:type="spellStart"/>
      <w:r w:rsidRPr="00307126">
        <w:rPr>
          <w:rFonts w:ascii="Times New Roman" w:hAnsi="Times New Roman"/>
          <w:lang w:eastAsia="sk-SK"/>
        </w:rPr>
        <w:t>vysporiadať</w:t>
      </w:r>
      <w:proofErr w:type="spellEnd"/>
      <w:r w:rsidRPr="00307126">
        <w:rPr>
          <w:rFonts w:ascii="Times New Roman" w:hAnsi="Times New Roman"/>
          <w:lang w:eastAsia="sk-SK"/>
        </w:rPr>
        <w:t xml:space="preserve">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rsidR="00A91910" w:rsidRPr="00307126" w:rsidRDefault="00A91910" w:rsidP="008A0487">
      <w:pPr>
        <w:keepNext/>
        <w:spacing w:before="120" w:line="264" w:lineRule="auto"/>
        <w:ind w:left="1440" w:hanging="1440"/>
        <w:jc w:val="both"/>
        <w:outlineLvl w:val="2"/>
        <w:rPr>
          <w:rFonts w:ascii="Times New Roman" w:hAnsi="Times New Roman"/>
          <w:b/>
          <w:bCs/>
        </w:rPr>
      </w:pPr>
      <w:r w:rsidRPr="00307126">
        <w:rPr>
          <w:rFonts w:ascii="Times New Roman" w:hAnsi="Times New Roman"/>
          <w:b/>
          <w:bCs/>
        </w:rPr>
        <w:t>Článok 11</w:t>
      </w:r>
      <w:r w:rsidRPr="00307126">
        <w:rPr>
          <w:rFonts w:ascii="Times New Roman" w:hAnsi="Times New Roman"/>
          <w:b/>
          <w:bCs/>
        </w:rPr>
        <w:tab/>
        <w:t>ÚČTOVNÍCTVO A UCHOVÁVANIE ÚČTOVNEJ DOKUMENTÁCIE</w:t>
      </w:r>
    </w:p>
    <w:p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rsidR="00F27C5C" w:rsidRDefault="00A91910">
      <w:pPr>
        <w:pStyle w:val="Odsekzoznamu1"/>
        <w:numPr>
          <w:ilvl w:val="0"/>
          <w:numId w:val="31"/>
        </w:numPr>
        <w:spacing w:before="120" w:after="200" w:line="264" w:lineRule="auto"/>
        <w:ind w:left="1418" w:hanging="425"/>
        <w:jc w:val="both"/>
        <w:rPr>
          <w:sz w:val="22"/>
          <w:szCs w:val="22"/>
        </w:rPr>
        <w:pPrChange w:id="661" w:author="Autor">
          <w:pPr>
            <w:pStyle w:val="Odsekzoznamu2"/>
            <w:numPr>
              <w:numId w:val="31"/>
            </w:numPr>
            <w:spacing w:before="120" w:after="200" w:line="264" w:lineRule="auto"/>
            <w:ind w:hanging="360"/>
            <w:jc w:val="both"/>
          </w:pPr>
        </w:pPrChange>
      </w:pPr>
      <w:r w:rsidRPr="00307126">
        <w:rPr>
          <w:sz w:val="22"/>
          <w:szCs w:val="22"/>
        </w:rPr>
        <w:lastRenderedPageBreak/>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rsidR="00F27C5C" w:rsidRDefault="00916566">
      <w:pPr>
        <w:pStyle w:val="Odsekzoznamu1"/>
        <w:numPr>
          <w:ilvl w:val="0"/>
          <w:numId w:val="31"/>
        </w:numPr>
        <w:spacing w:before="120" w:after="200" w:line="264" w:lineRule="auto"/>
        <w:ind w:left="1418" w:hanging="425"/>
        <w:jc w:val="both"/>
        <w:rPr>
          <w:sz w:val="22"/>
          <w:szCs w:val="22"/>
        </w:rPr>
        <w:pPrChange w:id="664" w:author="Autor">
          <w:pPr>
            <w:pStyle w:val="Odsekzoznamu2"/>
            <w:numPr>
              <w:numId w:val="31"/>
            </w:numPr>
            <w:spacing w:before="120" w:after="200" w:line="264" w:lineRule="auto"/>
            <w:ind w:hanging="360"/>
            <w:jc w:val="both"/>
          </w:pPr>
        </w:pPrChange>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w:t>
      </w:r>
      <w:ins w:id="665" w:author="Autor">
        <w:r w:rsidRPr="00307126">
          <w:rPr>
            <w:rFonts w:ascii="Times New Roman" w:hAnsi="Times New Roman"/>
            <w:lang w:eastAsia="sk-SK"/>
          </w:rPr>
          <w:t xml:space="preserve"> </w:t>
        </w:r>
      </w:ins>
      <w:r w:rsidRPr="00307126">
        <w:rPr>
          <w:rFonts w:ascii="Times New Roman" w:hAnsi="Times New Roman"/>
          <w:lang w:eastAsia="sk-SK"/>
        </w:rPr>
        <w:t xml:space="preserve">Projektu, vytvoriť základ pre nárokovanie platieb </w:t>
      </w:r>
      <w:r w:rsidRPr="00307126">
        <w:rPr>
          <w:rFonts w:ascii="Times New Roman" w:hAnsi="Times New Roman"/>
          <w:lang w:eastAsia="sk-SK"/>
        </w:rPr>
        <w:br/>
        <w:t>a uľahčiť proces overovania a kontroly výdavkov zo strany príslušných orgánov.</w:t>
      </w:r>
    </w:p>
    <w:p w:rsidR="00F27C5C" w:rsidRDefault="00A91910">
      <w:pPr>
        <w:pStyle w:val="Odsekzoznamu1"/>
        <w:numPr>
          <w:ilvl w:val="0"/>
          <w:numId w:val="30"/>
        </w:numPr>
        <w:tabs>
          <w:tab w:val="clear" w:pos="540"/>
          <w:tab w:val="left" w:pos="-4536"/>
        </w:tabs>
        <w:spacing w:before="120" w:after="200" w:line="264" w:lineRule="auto"/>
        <w:ind w:left="709"/>
        <w:jc w:val="both"/>
        <w:rPr>
          <w:sz w:val="22"/>
          <w:szCs w:val="22"/>
        </w:rPr>
        <w:pPrChange w:id="666" w:author="Autor">
          <w:pPr>
            <w:pStyle w:val="Odsekzoznamu2"/>
            <w:numPr>
              <w:numId w:val="30"/>
            </w:numPr>
            <w:tabs>
              <w:tab w:val="left" w:pos="-4536"/>
              <w:tab w:val="num" w:pos="540"/>
            </w:tabs>
            <w:spacing w:before="120" w:after="200" w:line="264" w:lineRule="auto"/>
            <w:ind w:left="540" w:hanging="540"/>
            <w:jc w:val="both"/>
          </w:pPr>
        </w:pPrChange>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rsidR="0049218B" w:rsidRPr="008A0487" w:rsidRDefault="00222D0C" w:rsidP="008A0487">
      <w:pPr>
        <w:numPr>
          <w:ilvl w:val="0"/>
          <w:numId w:val="30"/>
        </w:numPr>
        <w:tabs>
          <w:tab w:val="clear" w:pos="540"/>
          <w:tab w:val="num" w:pos="709"/>
        </w:tabs>
        <w:spacing w:before="120" w:line="264" w:lineRule="auto"/>
        <w:ind w:left="709" w:hanging="567"/>
        <w:jc w:val="both"/>
        <w:rPr>
          <w:rFonts w:ascii="Times New Roman" w:hAnsi="Times New Roman"/>
          <w:lang w:eastAsia="sk-SK"/>
        </w:rPr>
      </w:pPr>
      <w:r>
        <w:rPr>
          <w:rFonts w:ascii="Times New Roman" w:hAnsi="Times New Roman"/>
          <w:lang w:eastAsia="sk-SK"/>
        </w:rPr>
        <w:t>Neuplatňuje sa</w:t>
      </w:r>
      <w:r w:rsidR="00A91910" w:rsidRPr="008A0487">
        <w:rPr>
          <w:rFonts w:ascii="Times New Roman" w:hAnsi="Times New Roman"/>
          <w:lang w:eastAsia="sk-SK"/>
        </w:rPr>
        <w:t>.</w:t>
      </w:r>
    </w:p>
    <w:p w:rsidR="00107570" w:rsidRPr="00307126"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rsidR="00F27C5C" w:rsidRDefault="00107570">
      <w:pPr>
        <w:keepNext/>
        <w:spacing w:before="120" w:line="264" w:lineRule="auto"/>
        <w:ind w:left="1440" w:hanging="1440"/>
        <w:jc w:val="both"/>
        <w:outlineLvl w:val="2"/>
        <w:rPr>
          <w:b/>
          <w:bCs/>
        </w:rPr>
        <w:pPrChange w:id="667" w:author="Autor">
          <w:pPr>
            <w:pStyle w:val="Normlnywebov"/>
            <w:spacing w:before="120" w:beforeAutospacing="0" w:after="0" w:afterAutospacing="0" w:line="264" w:lineRule="auto"/>
            <w:ind w:left="1440" w:hanging="1440"/>
            <w:jc w:val="both"/>
            <w:outlineLvl w:val="0"/>
          </w:pPr>
        </w:pPrChange>
      </w:pPr>
      <w:r w:rsidRPr="00914C77">
        <w:rPr>
          <w:rFonts w:ascii="Times New Roman" w:hAnsi="Times New Roman"/>
          <w:b/>
          <w:bCs/>
        </w:rPr>
        <w:t xml:space="preserve">Článok 12 </w:t>
      </w:r>
      <w:r w:rsidRPr="00914C77">
        <w:rPr>
          <w:rFonts w:ascii="Times New Roman" w:hAnsi="Times New Roman"/>
          <w:b/>
          <w:bCs/>
        </w:rPr>
        <w:tab/>
        <w:t xml:space="preserve">KONTROLA/ AUDIT </w:t>
      </w:r>
    </w:p>
    <w:p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w:t>
      </w:r>
      <w:del w:id="668" w:author="Autor">
        <w:r w:rsidRPr="00A91910">
          <w:rPr>
            <w:sz w:val="22"/>
            <w:szCs w:val="22"/>
          </w:rPr>
          <w:delText xml:space="preserve"> </w:delText>
        </w:r>
      </w:del>
      <w:r w:rsidRPr="00307126">
        <w:rPr>
          <w:sz w:val="22"/>
          <w:szCs w:val="22"/>
        </w:rPr>
        <w:t>a nimi poverené osoby,</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 xml:space="preserve">Najvyšší kontrolný úrad SR, Certifikačný orgán a nimi poverené osoby, </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del w:id="669" w:author="Autor">
        <w:r w:rsidRPr="00A91910">
          <w:rPr>
            <w:sz w:val="22"/>
            <w:szCs w:val="22"/>
          </w:rPr>
          <w:delText xml:space="preserve"> </w:delText>
        </w:r>
      </w:del>
      <w:ins w:id="670" w:author="Autor">
        <w:r w:rsidR="009809B8" w:rsidRPr="00307126">
          <w:rPr>
            <w:sz w:val="22"/>
            <w:szCs w:val="22"/>
          </w:rPr>
          <w:t> </w:t>
        </w:r>
      </w:ins>
      <w:r w:rsidR="009809B8" w:rsidRPr="00307126">
        <w:rPr>
          <w:sz w:val="22"/>
          <w:szCs w:val="22"/>
        </w:rPr>
        <w:t>a osoby poverené na výkon kontroly/auditu</w:t>
      </w:r>
      <w:r w:rsidRPr="00307126">
        <w:rPr>
          <w:sz w:val="22"/>
          <w:szCs w:val="22"/>
        </w:rPr>
        <w:t>,</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Splnomocnení zástupcovia Európskej Komisie a Európskeho dvora audítorov,</w:t>
      </w:r>
      <w:ins w:id="671" w:author="Autor">
        <w:r w:rsidRPr="00307126">
          <w:rPr>
            <w:sz w:val="22"/>
            <w:szCs w:val="22"/>
          </w:rPr>
          <w:t xml:space="preserve"> </w:t>
        </w:r>
      </w:ins>
    </w:p>
    <w:p w:rsidR="00170C9D" w:rsidRPr="005D4870" w:rsidRDefault="00532E84" w:rsidP="00E05099">
      <w:pPr>
        <w:pStyle w:val="Normlnywebov"/>
        <w:spacing w:before="120" w:beforeAutospacing="0" w:after="0" w:afterAutospacing="0" w:line="264" w:lineRule="auto"/>
        <w:ind w:left="1418" w:hanging="284"/>
        <w:jc w:val="both"/>
        <w:rPr>
          <w:b/>
          <w:sz w:val="22"/>
          <w:rPrChange w:id="672" w:author="Autor">
            <w:rPr>
              <w:sz w:val="22"/>
            </w:rPr>
          </w:rPrChange>
        </w:rPr>
      </w:pPr>
      <w:r w:rsidRPr="00532E84">
        <w:rPr>
          <w:rPrChange w:id="673" w:author="Autor">
            <w:rPr>
              <w:rStyle w:val="Siln"/>
              <w:b w:val="0"/>
              <w:sz w:val="22"/>
            </w:rPr>
          </w:rPrChange>
        </w:rPr>
        <w:t xml:space="preserve">f. </w:t>
      </w:r>
      <w:del w:id="674" w:author="Autor">
        <w:r w:rsidR="00E603FF">
          <w:rPr>
            <w:rStyle w:val="Siln"/>
            <w:b w:val="0"/>
            <w:iCs/>
            <w:sz w:val="22"/>
            <w:szCs w:val="22"/>
          </w:rPr>
          <w:delText xml:space="preserve"> </w:delText>
        </w:r>
      </w:del>
      <w:ins w:id="675" w:author="Autor">
        <w:r w:rsidR="00170C9D" w:rsidRPr="00307126">
          <w:rPr>
            <w:sz w:val="22"/>
            <w:szCs w:val="22"/>
          </w:rPr>
          <w:tab/>
        </w:r>
      </w:ins>
      <w:r w:rsidR="00841A2C" w:rsidRPr="00307126">
        <w:rPr>
          <w:sz w:val="22"/>
          <w:szCs w:val="22"/>
        </w:rPr>
        <w:t>Orgán zabezpečujúci ochranu finančných záujmov EÚ</w:t>
      </w:r>
      <w:del w:id="676" w:author="Autor">
        <w:r w:rsidR="00F87AC7">
          <w:rPr>
            <w:sz w:val="22"/>
            <w:szCs w:val="22"/>
          </w:rPr>
          <w:delText xml:space="preserve"> </w:delText>
        </w:r>
      </w:del>
      <w:ins w:id="677" w:author="Autor">
        <w:r w:rsidR="00841A2C" w:rsidRPr="00307126">
          <w:rPr>
            <w:rStyle w:val="Siln"/>
            <w:b w:val="0"/>
            <w:iCs/>
            <w:sz w:val="22"/>
            <w:szCs w:val="22"/>
          </w:rPr>
          <w:t>,</w:t>
        </w:r>
      </w:ins>
    </w:p>
    <w:p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lastRenderedPageBreak/>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rsidR="00F27C5C" w:rsidRDefault="006F27EE">
      <w:pPr>
        <w:pStyle w:val="Normlnywebov"/>
        <w:numPr>
          <w:ilvl w:val="0"/>
          <w:numId w:val="45"/>
        </w:numPr>
        <w:spacing w:before="120" w:beforeAutospacing="0" w:after="0" w:afterAutospacing="0" w:line="264" w:lineRule="auto"/>
        <w:jc w:val="both"/>
        <w:rPr>
          <w:sz w:val="22"/>
          <w:szCs w:val="22"/>
        </w:rPr>
        <w:pPrChange w:id="678" w:author="Autor">
          <w:pPr>
            <w:pStyle w:val="Normlnywebov"/>
            <w:numPr>
              <w:numId w:val="45"/>
            </w:numPr>
            <w:tabs>
              <w:tab w:val="num" w:pos="360"/>
              <w:tab w:val="num" w:pos="426"/>
            </w:tabs>
            <w:spacing w:before="120" w:beforeAutospacing="0" w:after="0" w:afterAutospacing="0" w:line="264" w:lineRule="auto"/>
            <w:ind w:left="360" w:hanging="180"/>
            <w:jc w:val="both"/>
          </w:pPr>
        </w:pPrChange>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a </w:t>
      </w:r>
      <w:del w:id="679" w:author="Autor">
        <w:r w:rsidR="00B64CA8">
          <w:rPr>
            <w:sz w:val="22"/>
            <w:szCs w:val="22"/>
          </w:rPr>
          <w:delText xml:space="preserve"> </w:delText>
        </w:r>
      </w:del>
      <w:r w:rsidR="00B64CA8" w:rsidRPr="00307126">
        <w:rPr>
          <w:sz w:val="22"/>
          <w:szCs w:val="22"/>
        </w:rPr>
        <w:t xml:space="preserve">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del w:id="680" w:author="Autor">
        <w:r w:rsidR="00FB1D74" w:rsidRPr="00B64CA8">
          <w:rPr>
            <w:sz w:val="22"/>
            <w:szCs w:val="22"/>
          </w:rPr>
          <w:delText>kontrolovanej</w:delText>
        </w:r>
      </w:del>
      <w:ins w:id="681" w:author="Autor">
        <w:r w:rsidR="00371266">
          <w:rPr>
            <w:sz w:val="22"/>
            <w:szCs w:val="22"/>
          </w:rPr>
          <w:t>povinnej</w:t>
        </w:r>
      </w:ins>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ins w:id="682" w:author="Autor">
        <w:r w:rsidR="00FB1D74" w:rsidRPr="00307126">
          <w:rPr>
            <w:sz w:val="22"/>
            <w:szCs w:val="22"/>
          </w:rPr>
          <w:t> </w:t>
        </w:r>
      </w:ins>
      <w:r w:rsidR="00FB1D74" w:rsidRPr="00307126">
        <w:rPr>
          <w:sz w:val="22"/>
          <w:szCs w:val="22"/>
        </w:rPr>
        <w:t>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del w:id="683" w:author="Autor">
        <w:r w:rsidR="005C4A9E" w:rsidRPr="005C4A9E">
          <w:rPr>
            <w:sz w:val="22"/>
            <w:szCs w:val="22"/>
          </w:rPr>
          <w:delText>kontrolovanej</w:delText>
        </w:r>
      </w:del>
      <w:ins w:id="684" w:author="Autor">
        <w:r w:rsidR="00371266">
          <w:rPr>
            <w:sz w:val="22"/>
            <w:szCs w:val="22"/>
          </w:rPr>
          <w:t>povinnej</w:t>
        </w:r>
      </w:ins>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del w:id="685" w:author="Autor">
        <w:r w:rsidR="00E97E03">
          <w:rPr>
            <w:sz w:val="22"/>
            <w:szCs w:val="22"/>
          </w:rPr>
          <w:delText xml:space="preserve">návrh </w:delText>
        </w:r>
      </w:del>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w:t>
      </w:r>
      <w:del w:id="686" w:author="Autor">
        <w:r w:rsidR="005C4A9E" w:rsidRPr="005C4A9E">
          <w:rPr>
            <w:sz w:val="22"/>
            <w:szCs w:val="22"/>
          </w:rPr>
          <w:delText> </w:delText>
        </w:r>
      </w:del>
      <w:r w:rsidR="006659AC" w:rsidRPr="00307126">
        <w:rPr>
          <w:sz w:val="22"/>
          <w:szCs w:val="22"/>
        </w:rPr>
        <w:t xml:space="preserve">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w:t>
      </w:r>
      <w:ins w:id="687" w:author="Autor">
        <w:del w:id="688" w:author="Autor">
          <w:r w:rsidR="005C4A9E" w:rsidRPr="00307126" w:rsidDel="00C66FC9">
            <w:rPr>
              <w:sz w:val="22"/>
              <w:szCs w:val="22"/>
            </w:rPr>
            <w:delText xml:space="preserve">pripomienky </w:delText>
          </w:r>
        </w:del>
      </w:ins>
      <w:r w:rsidR="006659AC" w:rsidRPr="00307126">
        <w:rPr>
          <w:sz w:val="22"/>
          <w:szCs w:val="22"/>
        </w:rPr>
        <w:t>námietky</w:t>
      </w:r>
      <w:del w:id="689" w:author="Autor">
        <w:r w:rsidR="00863A39" w:rsidRPr="005C4A9E">
          <w:rPr>
            <w:sz w:val="22"/>
            <w:szCs w:val="22"/>
          </w:rPr>
          <w:delText xml:space="preserve"> </w:delText>
        </w:r>
        <w:r w:rsidR="005C4A9E" w:rsidRPr="005C4A9E">
          <w:rPr>
            <w:sz w:val="22"/>
            <w:szCs w:val="22"/>
          </w:rPr>
          <w:delText>v stanovenej</w:delText>
        </w:r>
      </w:del>
      <w:r w:rsidR="005C4A9E" w:rsidRPr="00307126">
        <w:rPr>
          <w:sz w:val="22"/>
          <w:szCs w:val="22"/>
        </w:rPr>
        <w:t xml:space="preserve"> </w:t>
      </w:r>
      <w:ins w:id="690" w:author="Autor">
        <w:r w:rsidR="00C66FC9">
          <w:rPr>
            <w:sz w:val="22"/>
            <w:szCs w:val="22"/>
          </w:rPr>
          <w:t xml:space="preserve">v </w:t>
        </w:r>
      </w:ins>
      <w:r w:rsidR="005C4A9E" w:rsidRPr="00307126">
        <w:rPr>
          <w:sz w:val="22"/>
          <w:szCs w:val="22"/>
        </w:rPr>
        <w:t xml:space="preserve">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a </w:t>
      </w:r>
      <w:ins w:id="691" w:author="Autor">
        <w:r w:rsidR="000A1DAC" w:rsidRPr="00307126">
          <w:rPr>
            <w:sz w:val="22"/>
            <w:szCs w:val="22"/>
          </w:rPr>
          <w:t xml:space="preserve"> </w:t>
        </w:r>
      </w:ins>
      <w:r w:rsidR="000A1DAC" w:rsidRPr="00307126">
        <w:rPr>
          <w:sz w:val="22"/>
          <w:szCs w:val="22"/>
        </w:rPr>
        <w:t xml:space="preserve">audite </w:t>
      </w:r>
      <w:r w:rsidRPr="00307126">
        <w:rPr>
          <w:sz w:val="22"/>
          <w:szCs w:val="22"/>
        </w:rPr>
        <w:t>a </w:t>
      </w:r>
      <w:r w:rsidR="000A1DAC" w:rsidRPr="00307126">
        <w:rPr>
          <w:sz w:val="22"/>
          <w:szCs w:val="22"/>
        </w:rPr>
        <w:t>tejto</w:t>
      </w:r>
      <w:r w:rsidRPr="00307126">
        <w:rPr>
          <w:sz w:val="22"/>
          <w:szCs w:val="22"/>
        </w:rPr>
        <w:t xml:space="preserve"> Zmluvy o poskytnutí NFP.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w:t>
      </w:r>
      <w:del w:id="692" w:author="Autor">
        <w:r w:rsidR="00A52658" w:rsidRPr="00A91910">
          <w:rPr>
            <w:sz w:val="22"/>
            <w:szCs w:val="22"/>
          </w:rPr>
          <w:delText xml:space="preserve"> </w:delText>
        </w:r>
      </w:del>
      <w:r w:rsidR="00A52658" w:rsidRPr="00307126">
        <w:rPr>
          <w:sz w:val="22"/>
          <w:szCs w:val="22"/>
        </w:rPr>
        <w:t>audite</w:t>
      </w:r>
      <w:r w:rsidRPr="00307126">
        <w:rPr>
          <w:sz w:val="22"/>
          <w:szCs w:val="22"/>
        </w:rPr>
        <w:t xml:space="preserve">.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del w:id="693" w:author="Autor">
        <w:r w:rsidR="00AC4603" w:rsidRPr="00477624">
          <w:rPr>
            <w:sz w:val="22"/>
            <w:szCs w:val="22"/>
          </w:rPr>
          <w:delText> </w:delText>
        </w:r>
      </w:del>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Pr="00307126">
        <w:rPr>
          <w:sz w:val="22"/>
          <w:szCs w:val="22"/>
        </w:rPr>
        <w:t xml:space="preserve">správy z kontroly/auditu v lehote </w:t>
      </w:r>
      <w:r w:rsidRPr="00307126">
        <w:rPr>
          <w:sz w:val="22"/>
          <w:szCs w:val="22"/>
        </w:rPr>
        <w:lastRenderedPageBreak/>
        <w:t>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Pr="00307126" w:rsidDel="00D31307">
        <w:rPr>
          <w:sz w:val="22"/>
          <w:szCs w:val="22"/>
        </w:rPr>
        <w:t xml:space="preserve"> </w:t>
      </w:r>
      <w:r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rsidR="00107570" w:rsidRPr="00307126"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del w:id="694" w:author="Autor">
        <w:r w:rsidR="00863A39">
          <w:rPr>
            <w:sz w:val="22"/>
            <w:szCs w:val="22"/>
          </w:rPr>
          <w:delText>, pričom tým</w:delText>
        </w:r>
      </w:del>
      <w:ins w:id="695" w:author="Autor">
        <w:r w:rsidR="004A5037">
          <w:rPr>
            <w:sz w:val="22"/>
            <w:szCs w:val="22"/>
          </w:rPr>
          <w:t>. Tým</w:t>
        </w:r>
      </w:ins>
      <w:r w:rsidR="000176A6" w:rsidRPr="00307126">
        <w:rPr>
          <w:sz w:val="22"/>
          <w:szCs w:val="22"/>
        </w:rPr>
        <w:t xml:space="preserve"> nie sú nijak dotknuté povinnosti (týkajúce sa napríklad povinnosti plniť uložené nápravné 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rsidR="00F27C5C" w:rsidRDefault="00107570">
      <w:pPr>
        <w:keepNext/>
        <w:spacing w:before="120" w:line="264" w:lineRule="auto"/>
        <w:ind w:left="1440" w:hanging="1440"/>
        <w:jc w:val="both"/>
        <w:outlineLvl w:val="2"/>
        <w:rPr>
          <w:rFonts w:ascii="Times New Roman" w:hAnsi="Times New Roman"/>
          <w:b/>
          <w:bCs/>
        </w:rPr>
        <w:pPrChange w:id="696" w:author="Autor">
          <w:pPr>
            <w:spacing w:before="120" w:line="264" w:lineRule="auto"/>
            <w:jc w:val="both"/>
            <w:outlineLvl w:val="0"/>
          </w:pPr>
        </w:pPrChange>
      </w:pPr>
      <w:r w:rsidRPr="00914C77">
        <w:rPr>
          <w:rFonts w:ascii="Times New Roman" w:hAnsi="Times New Roman"/>
          <w:b/>
          <w:bCs/>
        </w:rPr>
        <w:t>Článok 13</w:t>
      </w:r>
      <w:r w:rsidRPr="00914C77">
        <w:rPr>
          <w:rFonts w:ascii="Times New Roman" w:hAnsi="Times New Roman"/>
          <w:b/>
          <w:bCs/>
        </w:rPr>
        <w:tab/>
      </w:r>
      <w:del w:id="697" w:author="Autor">
        <w:r w:rsidR="00DF4ABE" w:rsidRPr="00914C77">
          <w:rPr>
            <w:rFonts w:ascii="Times New Roman" w:hAnsi="Times New Roman"/>
            <w:b/>
            <w:bCs/>
          </w:rPr>
          <w:delText> </w:delText>
        </w:r>
      </w:del>
      <w:r w:rsidR="00AC4F7B" w:rsidRPr="00914C77">
        <w:rPr>
          <w:rFonts w:ascii="Times New Roman" w:hAnsi="Times New Roman"/>
          <w:b/>
          <w:bCs/>
        </w:rPr>
        <w:t>ZABEZPEČ</w:t>
      </w:r>
      <w:r w:rsidR="00DF4ABE" w:rsidRPr="00914C77">
        <w:rPr>
          <w:rFonts w:ascii="Times New Roman" w:hAnsi="Times New Roman"/>
          <w:b/>
          <w:bCs/>
        </w:rPr>
        <w:t>ENIE POHĽADÁVKY</w:t>
      </w:r>
      <w:r w:rsidR="00577ECD" w:rsidRPr="00914C77">
        <w:rPr>
          <w:rFonts w:ascii="Times New Roman" w:hAnsi="Times New Roman"/>
          <w:b/>
          <w:bCs/>
        </w:rPr>
        <w:t>,</w:t>
      </w:r>
      <w:del w:id="698" w:author="Autor">
        <w:r w:rsidR="00AC4F7B" w:rsidRPr="00914C77">
          <w:rPr>
            <w:rFonts w:ascii="Times New Roman" w:hAnsi="Times New Roman"/>
            <w:b/>
            <w:bCs/>
          </w:rPr>
          <w:delText> </w:delText>
        </w:r>
      </w:del>
      <w:ins w:id="699" w:author="Autor">
        <w:r w:rsidR="00577ECD" w:rsidRPr="00914C77">
          <w:rPr>
            <w:rFonts w:ascii="Times New Roman" w:hAnsi="Times New Roman"/>
            <w:b/>
            <w:bCs/>
          </w:rPr>
          <w:t xml:space="preserve"> </w:t>
        </w:r>
      </w:ins>
      <w:r w:rsidR="00AC4F7B" w:rsidRPr="00914C77">
        <w:rPr>
          <w:rFonts w:ascii="Times New Roman" w:hAnsi="Times New Roman"/>
          <w:b/>
          <w:bCs/>
        </w:rPr>
        <w:t>POISTENIE MAJETKU</w:t>
      </w:r>
      <w:r w:rsidR="00577ECD" w:rsidRPr="00914C77">
        <w:rPr>
          <w:rFonts w:ascii="Times New Roman" w:hAnsi="Times New Roman"/>
          <w:b/>
          <w:bCs/>
        </w:rPr>
        <w:t xml:space="preserve"> A ZMLUVNÉ POKUTY</w:t>
      </w:r>
    </w:p>
    <w:p w:rsidR="00F27C5C" w:rsidRDefault="00AC4F7B">
      <w:pPr>
        <w:numPr>
          <w:ilvl w:val="0"/>
          <w:numId w:val="39"/>
        </w:numPr>
        <w:spacing w:before="120" w:after="0" w:line="264" w:lineRule="auto"/>
        <w:jc w:val="both"/>
        <w:rPr>
          <w:rFonts w:ascii="Times New Roman" w:hAnsi="Times New Roman"/>
        </w:rPr>
        <w:pPrChange w:id="700" w:author="Autor">
          <w:pPr>
            <w:numPr>
              <w:numId w:val="39"/>
            </w:numPr>
            <w:tabs>
              <w:tab w:val="num" w:pos="426"/>
              <w:tab w:val="num" w:pos="720"/>
            </w:tabs>
            <w:spacing w:before="120" w:after="0" w:line="264" w:lineRule="auto"/>
            <w:ind w:left="720" w:hanging="360"/>
            <w:jc w:val="both"/>
          </w:pPr>
        </w:pPrChange>
      </w:pPr>
      <w:r w:rsidRPr="00307126">
        <w:rPr>
          <w:rFonts w:ascii="Times New Roman" w:hAnsi="Times New Roman"/>
        </w:rPr>
        <w:t xml:space="preserve">Ak Poskytovateľ vo Výzve alebo počas účinnosti Zmluvy o poskytnutí NFP určí, že Prijímateľ </w:t>
      </w:r>
      <w:commentRangeStart w:id="701"/>
      <w:r w:rsidRPr="00307126">
        <w:rPr>
          <w:rFonts w:ascii="Times New Roman" w:hAnsi="Times New Roman"/>
        </w:rPr>
        <w:t>bude povinný zabezpečiť budúcu pohľadávku zo Zmluvy o poskytnutí NFP</w:t>
      </w:r>
      <w:commentRangeEnd w:id="701"/>
      <w:r w:rsidR="00F2106D" w:rsidRPr="00067253">
        <w:rPr>
          <w:rStyle w:val="Odkaznakomentr"/>
          <w:rFonts w:ascii="Times New Roman" w:hAnsi="Times New Roman"/>
          <w:sz w:val="22"/>
        </w:rPr>
        <w:commentReference w:id="701"/>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 vo vlastníctve Prijímateľa alebo tretej osoby,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w:t>
      </w:r>
      <w:proofErr w:type="spellStart"/>
      <w:r w:rsidRPr="00307126">
        <w:rPr>
          <w:sz w:val="22"/>
          <w:szCs w:val="22"/>
        </w:rPr>
        <w:t>vysporiadané</w:t>
      </w:r>
      <w:proofErr w:type="spellEnd"/>
      <w:r w:rsidRPr="00307126">
        <w:rPr>
          <w:sz w:val="22"/>
          <w:szCs w:val="22"/>
        </w:rPr>
        <w:t xml:space="preserve">; to znamená, že je známy vlastník, resp. všetci spoluvlastníci veci a súčet ich spoluvlastníckych podielov k veci, ktorá je predmetom zálohu, je 1/1,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lastRenderedPageBreak/>
        <w:t xml:space="preserve">zriadeniu záložného práva môže dôjsť aj postupne, a to v prípade postupného vyplácania schváleného NFP,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proofErr w:type="spellStart"/>
      <w:r w:rsidR="00580301" w:rsidRPr="00307126">
        <w:rPr>
          <w:sz w:val="22"/>
          <w:szCs w:val="22"/>
        </w:rPr>
        <w:t>P</w:t>
      </w:r>
      <w:r w:rsidR="002B2F9B" w:rsidRPr="00307126">
        <w:rPr>
          <w:sz w:val="22"/>
          <w:szCs w:val="22"/>
        </w:rPr>
        <w:t>rekleňovací</w:t>
      </w:r>
      <w:proofErr w:type="spellEnd"/>
      <w:r w:rsidR="002B2F9B" w:rsidRPr="00307126">
        <w:rPr>
          <w:sz w:val="22"/>
          <w:szCs w:val="22"/>
        </w:rPr>
        <w:t xml:space="preserve"> úver, t.j. ktorá sa automaticky neznižuje v prípade úhrady NFP alebo jeho časti o túto uhradenú sumu v zmysle pravidiel vyplývajúcich zo Zmluvy o spolupráci a spoločnom postupe medzi bankou a orgánmi zastupujúcimi Slovenskú republiku.</w:t>
      </w:r>
      <w:r w:rsidR="00532E84" w:rsidRPr="00532E84">
        <w:rPr>
          <w:sz w:val="22"/>
          <w:rPrChange w:id="702" w:author="Autor">
            <w:rPr>
              <w:b/>
              <w:bCs w:val="0"/>
            </w:rPr>
          </w:rPrChange>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rPr>
        <w:t>ek</w:t>
      </w:r>
      <w:r w:rsidRPr="00307126">
        <w:rPr>
          <w:sz w:val="22"/>
          <w:szCs w:val="22"/>
        </w:rPr>
        <w:t xml:space="preserve"> 5.2 písm</w:t>
      </w:r>
      <w:r w:rsidR="001D3560" w:rsidRPr="00307126">
        <w:rPr>
          <w:sz w:val="22"/>
          <w:szCs w:val="22"/>
        </w:rPr>
        <w:t xml:space="preserve">eno </w:t>
      </w:r>
      <w:r w:rsidRPr="00307126">
        <w:rPr>
          <w:sz w:val="22"/>
          <w:szCs w:val="22"/>
        </w:rPr>
        <w:t>a) zmluvy)</w:t>
      </w:r>
      <w:r w:rsidR="002B2F9B" w:rsidRPr="00307126">
        <w:rPr>
          <w:sz w:val="22"/>
          <w:szCs w:val="22"/>
        </w:rPr>
        <w:t xml:space="preserve"> v zmysle oboch vyššie uvedených pravidiel</w:t>
      </w:r>
      <w:r w:rsidR="00532E84" w:rsidRPr="00532E84">
        <w:rPr>
          <w:sz w:val="22"/>
          <w:rPrChange w:id="703" w:author="Autor">
            <w:rPr>
              <w:b/>
              <w:bCs w:val="0"/>
              <w:sz w:val="22"/>
            </w:rPr>
          </w:rPrChange>
        </w:rPr>
        <w:t>,</w:t>
      </w:r>
      <w:r w:rsidRPr="00307126">
        <w:rPr>
          <w:sz w:val="22"/>
          <w:szCs w:val="22"/>
        </w:rPr>
        <w:t xml:space="preserve">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 xml:space="preserve">veci vo vlastníctve tretej osoby/osôb za podmienky, že so zriadením záložného práva na záloh súhlasí vlastník alebo spoluvlastníci veci pri dosiahnutí súhlasu podľa predchádzajúceho bodu </w:t>
      </w:r>
      <w:proofErr w:type="spellStart"/>
      <w:r w:rsidRPr="00307126">
        <w:rPr>
          <w:rFonts w:ascii="Times New Roman" w:hAnsi="Times New Roman"/>
        </w:rPr>
        <w:t>ii</w:t>
      </w:r>
      <w:proofErr w:type="spellEnd"/>
      <w:r w:rsidRPr="00307126">
        <w:rPr>
          <w:rFonts w:ascii="Times New Roman" w:hAnsi="Times New Roman"/>
        </w:rPr>
        <w:t>) alebo</w:t>
      </w:r>
    </w:p>
    <w:p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w:t>
      </w:r>
      <w:proofErr w:type="spellStart"/>
      <w:r w:rsidRPr="00307126">
        <w:rPr>
          <w:rFonts w:ascii="Times New Roman" w:hAnsi="Times New Roman"/>
        </w:rPr>
        <w:t>iii</w:t>
      </w:r>
      <w:proofErr w:type="spellEnd"/>
      <w:r w:rsidRPr="00307126">
        <w:rPr>
          <w:rFonts w:ascii="Times New Roman" w:hAnsi="Times New Roman"/>
        </w:rPr>
        <w:t>) vyššie za podmienok tam uvedených alebo</w:t>
      </w:r>
    </w:p>
    <w:p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iné Poskytovateľom akceptované práva alebo majetkové hodnoty analogicky za splnenia podmienok (</w:t>
      </w:r>
      <w:proofErr w:type="spellStart"/>
      <w:r w:rsidRPr="00307126">
        <w:rPr>
          <w:rFonts w:ascii="Times New Roman" w:eastAsia="Times New Roman" w:hAnsi="Times New Roman"/>
          <w:lang w:eastAsia="sk-SK"/>
        </w:rPr>
        <w:t>ii</w:t>
      </w:r>
      <w:proofErr w:type="spellEnd"/>
      <w:r w:rsidRPr="00307126">
        <w:rPr>
          <w:rFonts w:ascii="Times New Roman" w:eastAsia="Times New Roman" w:hAnsi="Times New Roman"/>
          <w:lang w:eastAsia="sk-SK"/>
        </w:rPr>
        <w:t>) až (</w:t>
      </w:r>
      <w:proofErr w:type="spellStart"/>
      <w:r w:rsidRPr="00307126">
        <w:rPr>
          <w:rFonts w:ascii="Times New Roman" w:eastAsia="Times New Roman" w:hAnsi="Times New Roman"/>
          <w:lang w:eastAsia="sk-SK"/>
        </w:rPr>
        <w:t>iv</w:t>
      </w:r>
      <w:proofErr w:type="spellEnd"/>
      <w:r w:rsidRPr="00307126">
        <w:rPr>
          <w:rFonts w:ascii="Times New Roman" w:eastAsia="Times New Roman" w:hAnsi="Times New Roman"/>
          <w:lang w:eastAsia="sk-SK"/>
        </w:rPr>
        <w:t xml:space="preserve">), ak nepatria výlučne Prijímateľovi,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rPr>
        <w:t xml:space="preserve">kalendárnych </w:t>
      </w:r>
      <w:r w:rsidRPr="00307126">
        <w:rPr>
          <w:sz w:val="22"/>
          <w:szCs w:val="22"/>
        </w:rPr>
        <w:t>dní po vykonaní zmeny a súčasne je povinný do troch</w:t>
      </w:r>
      <w:r w:rsidR="00570628" w:rsidRPr="00307126">
        <w:rPr>
          <w:sz w:val="22"/>
          <w:szCs w:val="22"/>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rsidR="002455C7" w:rsidRDefault="002455C7" w:rsidP="00AC4F7B">
      <w:pPr>
        <w:spacing w:before="120" w:line="264" w:lineRule="auto"/>
        <w:ind w:left="2154" w:hanging="1614"/>
        <w:jc w:val="both"/>
        <w:rPr>
          <w:del w:id="704" w:author="Autor"/>
          <w:rFonts w:ascii="Times New Roman" w:hAnsi="Times New Roman"/>
          <w:bCs/>
        </w:rPr>
      </w:pPr>
    </w:p>
    <w:p w:rsidR="002455C7" w:rsidRDefault="002455C7" w:rsidP="00AC4F7B">
      <w:pPr>
        <w:spacing w:before="120" w:line="264" w:lineRule="auto"/>
        <w:ind w:left="2154" w:hanging="1614"/>
        <w:jc w:val="both"/>
        <w:rPr>
          <w:del w:id="705" w:author="Autor"/>
          <w:rFonts w:ascii="Times New Roman" w:hAnsi="Times New Roman"/>
          <w:bCs/>
        </w:rPr>
      </w:pPr>
    </w:p>
    <w:p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Okrem podmienok uvedených pre zriadenie a vznik záložného práva podľa písm</w:t>
      </w:r>
      <w:del w:id="706" w:author="Autor">
        <w:r w:rsidRPr="00307126" w:rsidDel="007802EE">
          <w:rPr>
            <w:rFonts w:ascii="Times New Roman" w:hAnsi="Times New Roman"/>
            <w:bCs/>
          </w:rPr>
          <w:delText xml:space="preserve">. </w:delText>
        </w:r>
      </w:del>
      <w:ins w:id="707" w:author="Autor">
        <w:r w:rsidR="007802EE">
          <w:rPr>
            <w:rFonts w:ascii="Times New Roman" w:hAnsi="Times New Roman"/>
            <w:bCs/>
          </w:rPr>
          <w:t>ena</w:t>
        </w:r>
        <w:r w:rsidR="007802EE" w:rsidRPr="00307126">
          <w:rPr>
            <w:rFonts w:ascii="Times New Roman" w:hAnsi="Times New Roman"/>
            <w:bCs/>
          </w:rPr>
          <w:t xml:space="preserve"> </w:t>
        </w:r>
      </w:ins>
      <w:r w:rsidRPr="00307126">
        <w:rPr>
          <w:rFonts w:ascii="Times New Roman" w:hAnsi="Times New Roman"/>
          <w:bCs/>
        </w:rPr>
        <w:t xml:space="preserve">a) až g) tohto odseku, sa pre zriadenie a vznik záložného práva </w:t>
      </w:r>
      <w:r w:rsidRPr="00307126">
        <w:rPr>
          <w:rFonts w:ascii="Times New Roman" w:hAnsi="Times New Roman"/>
          <w:bCs/>
        </w:rPr>
        <w:lastRenderedPageBreak/>
        <w:t xml:space="preserve">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ins w:id="708" w:author="Autor">
        <w:r w:rsidR="001D3E2E" w:rsidRPr="00307126">
          <w:rPr>
            <w:rFonts w:ascii="Times New Roman" w:hAnsi="Times New Roman"/>
            <w:bCs/>
          </w:rPr>
          <w:t>,</w:t>
        </w:r>
      </w:ins>
      <w:r w:rsidR="001D3E2E" w:rsidRPr="00307126">
        <w:rPr>
          <w:rFonts w:ascii="Times New Roman" w:hAnsi="Times New Roman"/>
          <w:bCs/>
        </w:rPr>
        <w:t xml:space="preserve"> za účelom zabezpečenia iných pohľadávok Financujúcej banky, ako sú pohľadávky zo Zmluvy o úvere</w:t>
      </w:r>
      <w:r w:rsidR="00AC4F7B" w:rsidRPr="00307126">
        <w:rPr>
          <w:rFonts w:ascii="Times New Roman" w:hAnsi="Times New Roman"/>
          <w:bCs/>
        </w:rPr>
        <w:t xml:space="preserve">. </w:t>
      </w:r>
    </w:p>
    <w:p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zálohu</w:t>
      </w:r>
      <w:del w:id="709" w:author="Autor">
        <w:r w:rsidRPr="00A91910">
          <w:rPr>
            <w:rFonts w:ascii="Times New Roman" w:hAnsi="Times New Roman"/>
          </w:rPr>
          <w:delText xml:space="preserve"> </w:delText>
        </w:r>
      </w:del>
      <w:r w:rsidRPr="00307126">
        <w:rPr>
          <w:rFonts w:ascii="Times New Roman" w:hAnsi="Times New Roman"/>
        </w:rPr>
        <w:t xml:space="preserve">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Číselné označenie účtu uvedeného v Zmluve o úvere alebo na inom doklade vystavenom Financujúcou bankou, na ktorý má byť vyplatený NFP, musí byť totožné s číselným označením </w:t>
      </w:r>
      <w:r w:rsidRPr="00307126">
        <w:rPr>
          <w:rFonts w:ascii="Times New Roman" w:hAnsi="Times New Roman"/>
          <w:bCs/>
        </w:rPr>
        <w:lastRenderedPageBreak/>
        <w:t>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rsidR="00AC4F7B" w:rsidRPr="00A91910" w:rsidRDefault="00AC4F7B" w:rsidP="00342FD8">
      <w:pPr>
        <w:spacing w:before="120" w:after="0" w:line="264" w:lineRule="auto"/>
        <w:ind w:left="2880"/>
        <w:jc w:val="both"/>
        <w:rPr>
          <w:del w:id="710" w:author="Autor"/>
          <w:rFonts w:ascii="Times New Roman" w:hAnsi="Times New Roman"/>
          <w:bCs/>
        </w:rPr>
      </w:pPr>
    </w:p>
    <w:p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w:t>
      </w:r>
      <w:proofErr w:type="spellStart"/>
      <w:r w:rsidRPr="00307126">
        <w:rPr>
          <w:rFonts w:ascii="Times New Roman" w:hAnsi="Times New Roman"/>
          <w:bCs/>
        </w:rPr>
        <w:t>obdrží</w:t>
      </w:r>
      <w:proofErr w:type="spellEnd"/>
      <w:r w:rsidRPr="00307126">
        <w:rPr>
          <w:rFonts w:ascii="Times New Roman" w:hAnsi="Times New Roman"/>
          <w:bCs/>
        </w:rPr>
        <w:t xml:space="preserve"> výťažok z predaja zálohu, bude sa s výťažkom nakladať spôsobom stanoveným v §34 zákona o príspevku z EŠIF. </w:t>
      </w:r>
    </w:p>
    <w:p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rsidR="00AC4F7B" w:rsidRPr="00307126" w:rsidRDefault="00AC4F7B" w:rsidP="002E7783">
      <w:pPr>
        <w:numPr>
          <w:ilvl w:val="0"/>
          <w:numId w:val="39"/>
        </w:numPr>
        <w:spacing w:before="120" w:after="0" w:line="264" w:lineRule="auto"/>
        <w:jc w:val="both"/>
        <w:rPr>
          <w:rFonts w:ascii="Times New Roman" w:hAnsi="Times New Roman"/>
        </w:rPr>
      </w:pPr>
      <w:commentRangeStart w:id="711"/>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711"/>
      <w:r w:rsidR="00F2106D" w:rsidRPr="00067253">
        <w:rPr>
          <w:rStyle w:val="Odkaznakomentr"/>
          <w:rFonts w:ascii="Times New Roman" w:hAnsi="Times New Roman"/>
          <w:sz w:val="22"/>
        </w:rPr>
        <w:commentReference w:id="711"/>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rojektu</w:t>
      </w:r>
      <w:del w:id="712" w:author="Autor">
        <w:r w:rsidRPr="00127E9E">
          <w:rPr>
            <w:rFonts w:ascii="Times New Roman" w:hAnsi="Times New Roman"/>
            <w:lang w:eastAsia="sk-SK"/>
          </w:rPr>
          <w:delText>,</w:delText>
        </w:r>
      </w:del>
      <w:ins w:id="713" w:author="Autor">
        <w:r w:rsidRPr="00307126">
          <w:rPr>
            <w:rFonts w:ascii="Times New Roman" w:hAnsi="Times New Roman"/>
            <w:lang w:eastAsia="sk-SK"/>
          </w:rPr>
          <w:t xml:space="preserve"> </w:t>
        </w:r>
        <w:commentRangeStart w:id="714"/>
        <w:r w:rsidRPr="00307126">
          <w:rPr>
            <w:rFonts w:ascii="Times New Roman" w:hAnsi="Times New Roman"/>
            <w:lang w:eastAsia="sk-SK"/>
          </w:rPr>
          <w:t xml:space="preserve">a počas Udržateľnosti </w:t>
        </w:r>
        <w:r w:rsidR="00AA2FB0" w:rsidRPr="00307126">
          <w:rPr>
            <w:rFonts w:ascii="Times New Roman" w:hAnsi="Times New Roman"/>
            <w:lang w:eastAsia="sk-SK"/>
          </w:rPr>
          <w:t>P</w:t>
        </w:r>
        <w:r w:rsidRPr="00307126">
          <w:rPr>
            <w:rFonts w:ascii="Times New Roman" w:hAnsi="Times New Roman"/>
            <w:lang w:eastAsia="sk-SK"/>
          </w:rPr>
          <w:t>rojektu</w:t>
        </w:r>
      </w:ins>
      <w:commentRangeEnd w:id="714"/>
      <w:r w:rsidR="00120499">
        <w:rPr>
          <w:rStyle w:val="Odkaznakomentr"/>
          <w:rFonts w:ascii="Times New Roman" w:eastAsia="Times New Roman" w:hAnsi="Times New Roman"/>
        </w:rPr>
        <w:commentReference w:id="714"/>
      </w:r>
      <w:ins w:id="715" w:author="Autor">
        <w:r w:rsidRPr="00307126">
          <w:rPr>
            <w:rFonts w:ascii="Times New Roman" w:hAnsi="Times New Roman"/>
            <w:lang w:eastAsia="sk-SK"/>
          </w:rPr>
          <w:t>,</w:t>
        </w:r>
      </w:ins>
      <w:r w:rsidRPr="00307126">
        <w:rPr>
          <w:rFonts w:ascii="Times New Roman" w:hAnsi="Times New Roman"/>
          <w:lang w:eastAsia="sk-SK"/>
        </w:rPr>
        <w:t xml:space="preserve"> </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w:t>
      </w:r>
      <w:ins w:id="716" w:author="Autor">
        <w:r w:rsidR="002B2F9B" w:rsidRPr="00307126">
          <w:rPr>
            <w:rFonts w:ascii="Times New Roman" w:hAnsi="Times New Roman"/>
            <w:lang w:eastAsia="sk-SK"/>
          </w:rPr>
          <w:t xml:space="preserve"> </w:t>
        </w:r>
        <w:commentRangeStart w:id="717"/>
        <w:r w:rsidR="002B2F9B" w:rsidRPr="00307126">
          <w:rPr>
            <w:rFonts w:ascii="Times New Roman" w:hAnsi="Times New Roman"/>
            <w:lang w:eastAsia="sk-SK"/>
          </w:rPr>
          <w:t>Projektu a počas Udržateľnosti</w:t>
        </w:r>
      </w:ins>
      <w:r w:rsidR="002B2F9B" w:rsidRPr="00307126">
        <w:rPr>
          <w:rFonts w:ascii="Times New Roman" w:hAnsi="Times New Roman"/>
          <w:lang w:eastAsia="sk-SK"/>
        </w:rPr>
        <w:t xml:space="preserve"> Projektu</w:t>
      </w:r>
      <w:commentRangeEnd w:id="717"/>
      <w:r w:rsidR="00120499">
        <w:rPr>
          <w:rStyle w:val="Odkaznakomentr"/>
          <w:rFonts w:ascii="Times New Roman" w:eastAsia="Times New Roman" w:hAnsi="Times New Roman"/>
        </w:rPr>
        <w:commentReference w:id="717"/>
      </w:r>
      <w:r w:rsidR="002B2F9B" w:rsidRPr="00307126">
        <w:rPr>
          <w:rFonts w:ascii="Times New Roman" w:hAnsi="Times New Roman"/>
          <w:lang w:eastAsia="sk-SK"/>
        </w:rPr>
        <w:t xml:space="preserve"> dôjde</w:t>
      </w:r>
      <w:r w:rsidRPr="00307126">
        <w:rPr>
          <w:rFonts w:ascii="Times New Roman" w:hAnsi="Times New Roman"/>
          <w:lang w:eastAsia="sk-SK"/>
        </w:rPr>
        <w:t xml:space="preserve"> k zániku poistnej zmluvy, je Prijímateľ povinný uzavrieť </w:t>
      </w:r>
      <w:r w:rsidRPr="00307126">
        <w:rPr>
          <w:rFonts w:ascii="Times New Roman" w:hAnsi="Times New Roman"/>
          <w:lang w:eastAsia="sk-SK"/>
        </w:rPr>
        <w:lastRenderedPageBreak/>
        <w:t>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718"/>
      <w:ins w:id="719" w:author="Autor">
        <w:r w:rsidRPr="00307126">
          <w:rPr>
            <w:rFonts w:ascii="Times New Roman" w:hAnsi="Times New Roman"/>
            <w:bCs/>
            <w:lang w:eastAsia="sk-SK"/>
          </w:rPr>
          <w:t>alebo splniť podmienky Udržateľnosti Projektu</w:t>
        </w:r>
      </w:ins>
      <w:commentRangeEnd w:id="718"/>
      <w:r w:rsidR="008A0F1D">
        <w:rPr>
          <w:rStyle w:val="Odkaznakomentr"/>
          <w:rFonts w:ascii="Times New Roman" w:eastAsia="Times New Roman" w:hAnsi="Times New Roman"/>
        </w:rPr>
        <w:commentReference w:id="718"/>
      </w:r>
      <w:ins w:id="720" w:author="Autor">
        <w:r w:rsidRPr="00307126">
          <w:rPr>
            <w:rFonts w:ascii="Times New Roman" w:hAnsi="Times New Roman"/>
            <w:bCs/>
            <w:lang w:eastAsia="sk-SK"/>
          </w:rPr>
          <w:t xml:space="preserve"> </w:t>
        </w:r>
      </w:ins>
      <w:r w:rsidRPr="00307126">
        <w:rPr>
          <w:rFonts w:ascii="Times New Roman" w:hAnsi="Times New Roman"/>
          <w:bCs/>
          <w:lang w:eastAsia="sk-SK"/>
        </w:rPr>
        <w:t xml:space="preserve">a súčasne vyjadriť rozsah súčinnosti, ktorú od Poskytovateľa požaduje, ak je možné následky poistenej udalosti prekonať, najmä vo vzťahu k využitiu poistného plnenia, ktoré je vinkulované v prospech Poskytovateľa, </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del w:id="721" w:author="Autor">
        <w:r w:rsidR="0007045C">
          <w:rPr>
            <w:rFonts w:ascii="Times New Roman" w:hAnsi="Times New Roman"/>
            <w:lang w:eastAsia="sk-SK"/>
          </w:rPr>
          <w:delText>odseku</w:delText>
        </w:r>
      </w:del>
      <w:ins w:id="722" w:author="Autor">
        <w:r w:rsidR="002B2F9B" w:rsidRPr="00307126">
          <w:rPr>
            <w:rFonts w:ascii="Times New Roman" w:hAnsi="Times New Roman"/>
            <w:lang w:eastAsia="sk-SK"/>
          </w:rPr>
          <w:t>ods</w:t>
        </w:r>
        <w:r w:rsidR="00CE5784" w:rsidRPr="00307126">
          <w:rPr>
            <w:rFonts w:ascii="Times New Roman" w:hAnsi="Times New Roman"/>
            <w:lang w:eastAsia="sk-SK"/>
          </w:rPr>
          <w:t>ek</w:t>
        </w:r>
      </w:ins>
      <w:r w:rsidR="002B2F9B" w:rsidRPr="00307126">
        <w:rPr>
          <w:rFonts w:ascii="Times New Roman" w:hAnsi="Times New Roman"/>
          <w:lang w:eastAsia="sk-SK"/>
        </w:rPr>
        <w:t xml:space="preserve"> 2, </w:t>
      </w:r>
      <w:del w:id="723" w:author="Autor">
        <w:r w:rsidR="0007045C">
          <w:rPr>
            <w:rFonts w:ascii="Times New Roman" w:hAnsi="Times New Roman"/>
            <w:lang w:eastAsia="sk-SK"/>
          </w:rPr>
          <w:delText>body</w:delText>
        </w:r>
      </w:del>
      <w:ins w:id="724" w:author="Autor">
        <w:r w:rsidR="002B2F9B" w:rsidRPr="00307126">
          <w:rPr>
            <w:rFonts w:ascii="Times New Roman" w:hAnsi="Times New Roman"/>
            <w:lang w:eastAsia="sk-SK"/>
          </w:rPr>
          <w:t>bod</w:t>
        </w:r>
      </w:ins>
      <w:r w:rsidR="002B2F9B" w:rsidRPr="00307126">
        <w:rPr>
          <w:rFonts w:ascii="Times New Roman" w:hAnsi="Times New Roman"/>
          <w:lang w:eastAsia="sk-SK"/>
        </w:rPr>
        <w:t xml:space="preserve">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725"/>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725"/>
      <w:r w:rsidR="00F2106D" w:rsidRPr="00F63C73">
        <w:rPr>
          <w:rStyle w:val="Odkaznakomentr"/>
          <w:rFonts w:ascii="Times New Roman" w:hAnsi="Times New Roman"/>
          <w:sz w:val="22"/>
        </w:rPr>
        <w:commentReference w:id="725"/>
      </w:r>
    </w:p>
    <w:p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rsidR="00F27C5C" w:rsidRDefault="00F73A40">
      <w:pPr>
        <w:pStyle w:val="Odsekzoznamu1"/>
        <w:numPr>
          <w:ilvl w:val="0"/>
          <w:numId w:val="32"/>
        </w:numPr>
        <w:spacing w:before="120" w:line="264" w:lineRule="auto"/>
        <w:ind w:left="1417" w:hanging="425"/>
        <w:jc w:val="both"/>
        <w:rPr>
          <w:sz w:val="22"/>
          <w:szCs w:val="22"/>
        </w:rPr>
        <w:pPrChange w:id="726" w:author="Autor">
          <w:pPr>
            <w:pStyle w:val="Odsekzoznamu2"/>
            <w:numPr>
              <w:numId w:val="32"/>
            </w:numPr>
            <w:spacing w:before="120" w:line="264" w:lineRule="auto"/>
            <w:ind w:hanging="360"/>
            <w:jc w:val="both"/>
          </w:pPr>
        </w:pPrChange>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rsidR="00F27C5C" w:rsidRDefault="0051589C">
      <w:pPr>
        <w:pStyle w:val="Odsekzoznamu1"/>
        <w:numPr>
          <w:ilvl w:val="0"/>
          <w:numId w:val="32"/>
        </w:numPr>
        <w:spacing w:before="120" w:line="264" w:lineRule="auto"/>
        <w:ind w:left="1417" w:hanging="425"/>
        <w:jc w:val="both"/>
        <w:rPr>
          <w:sz w:val="22"/>
          <w:szCs w:val="22"/>
        </w:rPr>
        <w:pPrChange w:id="727" w:author="Autor">
          <w:pPr>
            <w:pStyle w:val="Odsekzoznamu2"/>
            <w:numPr>
              <w:numId w:val="32"/>
            </w:numPr>
            <w:spacing w:before="120" w:line="264" w:lineRule="auto"/>
            <w:ind w:hanging="360"/>
            <w:jc w:val="both"/>
          </w:pPr>
        </w:pPrChange>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ins w:id="728" w:author="Autor">
        <w:del w:id="729" w:author="Autor">
          <w:r w:rsidR="002B2F9B" w:rsidRPr="00307126" w:rsidDel="00C66FC9">
            <w:rPr>
              <w:bCs/>
              <w:sz w:val="22"/>
              <w:szCs w:val="22"/>
            </w:rPr>
            <w:delText xml:space="preserve">VZP </w:delText>
          </w:r>
        </w:del>
      </w:ins>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rsidR="00F27C5C" w:rsidRDefault="0051589C">
      <w:pPr>
        <w:pStyle w:val="Odsekzoznamu1"/>
        <w:numPr>
          <w:ilvl w:val="0"/>
          <w:numId w:val="32"/>
        </w:numPr>
        <w:spacing w:before="120" w:line="264" w:lineRule="auto"/>
        <w:ind w:left="1417" w:hanging="425"/>
        <w:jc w:val="both"/>
        <w:rPr>
          <w:sz w:val="22"/>
          <w:szCs w:val="22"/>
        </w:rPr>
        <w:pPrChange w:id="730" w:author="Autor">
          <w:pPr>
            <w:pStyle w:val="Odsekzoznamu2"/>
            <w:numPr>
              <w:numId w:val="32"/>
            </w:numPr>
            <w:spacing w:before="120" w:line="264" w:lineRule="auto"/>
            <w:ind w:hanging="360"/>
            <w:jc w:val="both"/>
          </w:pPr>
        </w:pPrChange>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rsidR="00F27C5C" w:rsidRDefault="00AC4F7B">
      <w:pPr>
        <w:pStyle w:val="Odsekzoznamu1"/>
        <w:numPr>
          <w:ilvl w:val="0"/>
          <w:numId w:val="32"/>
        </w:numPr>
        <w:spacing w:before="120" w:line="264" w:lineRule="auto"/>
        <w:ind w:left="1417" w:hanging="425"/>
        <w:jc w:val="both"/>
        <w:rPr>
          <w:sz w:val="22"/>
          <w:szCs w:val="22"/>
        </w:rPr>
        <w:pPrChange w:id="731" w:author="Autor">
          <w:pPr>
            <w:pStyle w:val="Odsekzoznamu2"/>
            <w:numPr>
              <w:numId w:val="32"/>
            </w:numPr>
            <w:spacing w:before="120" w:line="264" w:lineRule="auto"/>
            <w:ind w:hanging="360"/>
            <w:jc w:val="both"/>
          </w:pPr>
        </w:pPrChange>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je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del w:id="732" w:author="Autor">
        <w:r w:rsidR="005043E9">
          <w:rPr>
            <w:rFonts w:ascii="Times New Roman" w:hAnsi="Times New Roman"/>
            <w:lang w:eastAsia="sk-SK"/>
          </w:rPr>
          <w:delText xml:space="preserve"> </w:delText>
        </w:r>
        <w:r w:rsidR="00AC4F7B" w:rsidRPr="00A91910">
          <w:rPr>
            <w:rFonts w:ascii="Times New Roman" w:hAnsi="Times New Roman"/>
            <w:lang w:eastAsia="sk-SK"/>
          </w:rPr>
          <w:delText xml:space="preserve">zmluvnú pokutu </w:delText>
        </w:r>
      </w:del>
      <w:r w:rsidRPr="00307126">
        <w:rPr>
          <w:rFonts w:ascii="Times New Roman" w:hAnsi="Times New Roman"/>
          <w:lang w:eastAsia="sk-SK"/>
        </w:rPr>
        <w:t xml:space="preserve">vo výške </w:t>
      </w:r>
      <w:ins w:id="733" w:author="Autor">
        <w:r w:rsidR="005043E9" w:rsidRPr="00307126">
          <w:rPr>
            <w:rFonts w:ascii="Times New Roman" w:hAnsi="Times New Roman"/>
            <w:lang w:eastAsia="sk-SK"/>
          </w:rPr>
          <w:t xml:space="preserve"> </w:t>
        </w:r>
      </w:ins>
      <w:r w:rsidRPr="00307126">
        <w:rPr>
          <w:rFonts w:ascii="Times New Roman" w:hAnsi="Times New Roman"/>
          <w:lang w:eastAsia="sk-SK"/>
        </w:rPr>
        <w:t>zmluvnej pokuty</w:t>
      </w:r>
      <w:commentRangeStart w:id="734"/>
      <w:ins w:id="735" w:author="Autor">
        <w:r w:rsidR="00E80148" w:rsidRPr="00307126">
          <w:rPr>
            <w:rFonts w:ascii="Times New Roman" w:hAnsi="Times New Roman"/>
            <w:lang w:eastAsia="sk-SK"/>
          </w:rPr>
          <w:t xml:space="preserve"> </w:t>
        </w:r>
      </w:ins>
      <w:r w:rsidR="008B1DAE" w:rsidRPr="00307126">
        <w:rPr>
          <w:rFonts w:ascii="Times New Roman" w:hAnsi="Times New Roman"/>
          <w:lang w:eastAsia="sk-SK"/>
        </w:rPr>
        <w:t xml:space="preserve">.... Eur </w:t>
      </w:r>
      <w:commentRangeEnd w:id="734"/>
      <w:r w:rsidR="008B1DAE" w:rsidRPr="005D4870">
        <w:rPr>
          <w:rStyle w:val="Odkaznakomentr"/>
          <w:rFonts w:ascii="Times New Roman" w:hAnsi="Times New Roman"/>
          <w:sz w:val="22"/>
        </w:rPr>
        <w:commentReference w:id="734"/>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D27C95">
        <w:rPr>
          <w:rFonts w:ascii="Times New Roman" w:hAnsi="Times New Roman"/>
          <w:lang w:eastAsia="sk-SK"/>
        </w:rPr>
        <w:t>b</w:t>
      </w:r>
      <w:r w:rsidR="00AC4F7B" w:rsidRPr="00A91910">
        <w:rPr>
          <w:rFonts w:ascii="Times New Roman" w:hAnsi="Times New Roman"/>
          <w:lang w:eastAsia="sk-SK"/>
        </w:rPr>
        <w:t>)</w:t>
      </w:r>
      <w:r w:rsidR="00AC4F7B" w:rsidRPr="00307126">
        <w:rPr>
          <w:rFonts w:ascii="Times New Roman" w:hAnsi="Times New Roman"/>
          <w:lang w:eastAsia="sk-SK"/>
        </w:rPr>
        <w:t xml:space="preserve"> zmluvy. </w:t>
      </w:r>
      <w:r w:rsidR="008B1DAE" w:rsidRPr="00307126">
        <w:rPr>
          <w:rFonts w:ascii="Times New Roman" w:hAnsi="Times New Roman"/>
          <w:lang w:eastAsia="sk-SK"/>
        </w:rPr>
        <w:t xml:space="preserve">Poskytovateľ </w:t>
      </w:r>
      <w:r w:rsidR="008B1DAE" w:rsidRPr="00307126">
        <w:rPr>
          <w:rFonts w:ascii="Times New Roman" w:hAnsi="Times New Roman"/>
          <w:lang w:eastAsia="sk-SK"/>
        </w:rPr>
        <w:lastRenderedPageBreak/>
        <w:t>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rsidR="00107570" w:rsidRPr="00307126" w:rsidRDefault="00107570">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w:t>
      </w:r>
      <w:del w:id="736" w:author="Autor">
        <w:r w:rsidR="008F240D">
          <w:rPr>
            <w:rFonts w:ascii="Times New Roman" w:hAnsi="Times New Roman"/>
            <w:bCs/>
          </w:rPr>
          <w:delText>v čl. 65 všeobecného nariadenia</w:delText>
        </w:r>
        <w:r w:rsidRPr="00477624">
          <w:rPr>
            <w:rFonts w:ascii="Times New Roman" w:hAnsi="Times New Roman"/>
            <w:bCs/>
          </w:rPr>
          <w:delText xml:space="preserve">, </w:delText>
        </w:r>
        <w:r w:rsidR="0037663F" w:rsidRPr="00477624">
          <w:rPr>
            <w:rFonts w:ascii="Times New Roman" w:hAnsi="Times New Roman"/>
            <w:bCs/>
          </w:rPr>
          <w:delText xml:space="preserve">najskôr 1. </w:delText>
        </w:r>
        <w:r w:rsidR="004F4A61" w:rsidRPr="00477624">
          <w:rPr>
            <w:rFonts w:ascii="Times New Roman" w:hAnsi="Times New Roman"/>
            <w:bCs/>
          </w:rPr>
          <w:delText>január</w:delText>
        </w:r>
        <w:r w:rsidR="004F4A61">
          <w:rPr>
            <w:rFonts w:ascii="Times New Roman" w:hAnsi="Times New Roman"/>
            <w:bCs/>
          </w:rPr>
          <w:delText>a</w:delText>
        </w:r>
        <w:r w:rsidR="004F4A61" w:rsidRPr="00477624">
          <w:rPr>
            <w:rFonts w:ascii="Times New Roman" w:hAnsi="Times New Roman"/>
            <w:bCs/>
          </w:rPr>
          <w:delText xml:space="preserve"> </w:delText>
        </w:r>
        <w:r w:rsidR="0037663F" w:rsidRPr="00477624">
          <w:rPr>
            <w:rFonts w:ascii="Times New Roman" w:hAnsi="Times New Roman"/>
            <w:bCs/>
          </w:rPr>
          <w:delText>2014</w:delText>
        </w:r>
        <w:r w:rsidR="008C3B01" w:rsidRPr="00477624">
          <w:rPr>
            <w:rFonts w:ascii="Times New Roman" w:hAnsi="Times New Roman"/>
            <w:bCs/>
          </w:rPr>
          <w:delText xml:space="preserve">, </w:delText>
        </w:r>
        <w:r w:rsidR="0037663F" w:rsidRPr="00477624">
          <w:rPr>
            <w:rFonts w:ascii="Times New Roman" w:hAnsi="Times New Roman"/>
            <w:bCs/>
          </w:rPr>
          <w:delText xml:space="preserve">a </w:delText>
        </w:r>
      </w:del>
      <w:ins w:id="737" w:author="Autor">
        <w:r w:rsidR="00976CDB" w:rsidRPr="00307126">
          <w:rPr>
            <w:rFonts w:ascii="Times New Roman" w:hAnsi="Times New Roman"/>
            <w:bCs/>
          </w:rPr>
          <w:t>vo Výzve</w:t>
        </w:r>
        <w:r w:rsidRPr="00307126">
          <w:rPr>
            <w:rFonts w:ascii="Times New Roman" w:hAnsi="Times New Roman"/>
            <w:bCs/>
          </w:rPr>
          <w:t xml:space="preserve">, </w:t>
        </w:r>
        <w:r w:rsidR="0037663F" w:rsidRPr="00307126">
          <w:rPr>
            <w:rFonts w:ascii="Times New Roman" w:hAnsi="Times New Roman"/>
            <w:bCs/>
          </w:rPr>
          <w:t>najskôr 1. januárom 2014</w:t>
        </w:r>
      </w:ins>
      <w:r w:rsidR="003C68ED">
        <w:rPr>
          <w:rFonts w:ascii="Times New Roman" w:hAnsi="Times New Roman"/>
          <w:bCs/>
        </w:rPr>
        <w:t xml:space="preserve"> </w:t>
      </w:r>
      <w:ins w:id="738" w:author="Autor">
        <w:r w:rsidR="0037663F" w:rsidRPr="00307126">
          <w:rPr>
            <w:rFonts w:ascii="Times New Roman" w:hAnsi="Times New Roman"/>
            <w:bCs/>
          </w:rPr>
          <w:t>a</w:t>
        </w:r>
        <w:r w:rsidR="007B4A58" w:rsidRPr="00307126">
          <w:rPr>
            <w:rFonts w:ascii="Times New Roman" w:hAnsi="Times New Roman"/>
            <w:bCs/>
          </w:rPr>
          <w:t> </w:t>
        </w:r>
      </w:ins>
      <w:r w:rsidR="007B4A58" w:rsidRPr="00307126">
        <w:rPr>
          <w:rFonts w:ascii="Times New Roman" w:hAnsi="Times New Roman"/>
          <w:bCs/>
        </w:rPr>
        <w:t xml:space="preserve">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 xml:space="preserve">pred Začatím realizácie hlavných aktivít Projektu, najskôr od 1.1.2014, alebo po Ukončení realizácie hlavných aktivít Projektu, najneskôr však do uplynutia </w:t>
      </w:r>
      <w:commentRangeStart w:id="739"/>
      <w:r w:rsidRPr="00307126">
        <w:rPr>
          <w:rFonts w:ascii="Times New Roman" w:hAnsi="Times New Roman"/>
        </w:rPr>
        <w:t xml:space="preserve">3 mesiacov </w:t>
      </w:r>
      <w:commentRangeEnd w:id="739"/>
      <w:r w:rsidR="000836FA" w:rsidRPr="00307126">
        <w:rPr>
          <w:rStyle w:val="Odkaznakomentr"/>
          <w:rFonts w:ascii="Times New Roman" w:eastAsia="Times New Roman" w:hAnsi="Times New Roman"/>
          <w:sz w:val="22"/>
          <w:szCs w:val="22"/>
        </w:rPr>
        <w:commentReference w:id="739"/>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ins w:id="740" w:author="Autor">
        <w:r w:rsidR="00C72A22" w:rsidRPr="00307126">
          <w:rPr>
            <w:rFonts w:ascii="Times New Roman" w:hAnsi="Times New Roman"/>
            <w:bCs/>
          </w:rPr>
          <w:t xml:space="preserve">, </w:t>
        </w:r>
        <w:commentRangeStart w:id="741"/>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ins>
      <w:commentRangeEnd w:id="741"/>
      <w:r w:rsidR="009F78E4">
        <w:rPr>
          <w:rStyle w:val="Odkaznakomentr"/>
          <w:rFonts w:ascii="Times New Roman" w:eastAsia="Times New Roman" w:hAnsi="Times New Roman"/>
        </w:rPr>
        <w:commentReference w:id="741"/>
      </w:r>
      <w:ins w:id="742" w:author="Autor">
        <w:r w:rsidR="00C72A22" w:rsidRPr="00307126">
          <w:rPr>
            <w:rFonts w:ascii="Times New Roman" w:eastAsia="Times New Roman" w:hAnsi="Times New Roman"/>
            <w:color w:val="000000"/>
            <w:lang w:eastAsia="sk-SK"/>
          </w:rPr>
          <w:t>,</w:t>
        </w:r>
      </w:ins>
      <w:r w:rsidR="00C72A22" w:rsidRPr="00307126">
        <w:rPr>
          <w:rFonts w:ascii="Times New Roman" w:hAnsi="Times New Roman"/>
          <w:bCs/>
        </w:rPr>
        <w:t xml:space="preserve">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lastRenderedPageBreak/>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w:t>
      </w:r>
      <w:proofErr w:type="spellStart"/>
      <w:r w:rsidR="00B71C48" w:rsidRPr="00307126">
        <w:rPr>
          <w:rFonts w:ascii="Times New Roman" w:hAnsi="Times New Roman"/>
          <w:bCs/>
        </w:rPr>
        <w:t>in-house</w:t>
      </w:r>
      <w:proofErr w:type="spellEnd"/>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FE756C" w:rsidRPr="00307126">
        <w:rPr>
          <w:rFonts w:ascii="Times New Roman" w:hAnsi="Times New Roman"/>
          <w:bCs/>
        </w:rPr>
        <w:t>30</w:t>
      </w:r>
      <w:r w:rsidR="00FB00BC" w:rsidRPr="00307126">
        <w:rPr>
          <w:rFonts w:ascii="Times New Roman" w:hAnsi="Times New Roman"/>
          <w:bCs/>
        </w:rPr>
        <w:t xml:space="preserve"> Nariadenia </w:t>
      </w:r>
      <w:r w:rsidR="00FE756C" w:rsidRPr="00307126">
        <w:rPr>
          <w:rFonts w:ascii="Times New Roman" w:hAnsi="Times New Roman"/>
          <w:bCs/>
        </w:rPr>
        <w:t>966</w:t>
      </w:r>
      <w:r w:rsidR="00FB00BC" w:rsidRPr="00307126">
        <w:rPr>
          <w:rFonts w:ascii="Times New Roman" w:hAnsi="Times New Roman"/>
          <w:bCs/>
        </w:rPr>
        <w:t>/20</w:t>
      </w:r>
      <w:r w:rsidR="00FE756C" w:rsidRPr="00307126">
        <w:rPr>
          <w:rFonts w:ascii="Times New Roman" w:hAnsi="Times New Roman"/>
          <w:bCs/>
        </w:rPr>
        <w:t>1</w:t>
      </w:r>
      <w:r w:rsidR="00FB00BC" w:rsidRPr="00307126">
        <w:rPr>
          <w:rFonts w:ascii="Times New Roman" w:hAnsi="Times New Roman"/>
          <w:bCs/>
        </w:rPr>
        <w:t xml:space="preserve">2 a z §19 Zákona o rozpočtových pravidlách; </w:t>
      </w:r>
    </w:p>
    <w:p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743"/>
      <w:r w:rsidRPr="00307126">
        <w:rPr>
          <w:rFonts w:ascii="Times New Roman" w:hAnsi="Times New Roman"/>
          <w:bCs/>
        </w:rPr>
        <w:t>ktorý je nový</w:t>
      </w:r>
      <w:commentRangeEnd w:id="743"/>
      <w:r w:rsidR="00452D64" w:rsidRPr="00EB4160">
        <w:rPr>
          <w:rStyle w:val="Odkaznakomentr"/>
          <w:rFonts w:ascii="Times New Roman" w:hAnsi="Times New Roman"/>
          <w:sz w:val="22"/>
        </w:rPr>
        <w:commentReference w:id="743"/>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 xml:space="preserve">sú zaokrúhlené na dve desatinné miesta </w:t>
      </w:r>
      <w:del w:id="744" w:author="Autor">
        <w:r w:rsidR="001B345D">
          <w:rPr>
            <w:rFonts w:ascii="Times New Roman" w:hAnsi="Times New Roman"/>
            <w:bCs/>
          </w:rPr>
          <w:br/>
        </w:r>
      </w:del>
      <w:r w:rsidRPr="00307126">
        <w:rPr>
          <w:rFonts w:ascii="Times New Roman" w:hAnsi="Times New Roman"/>
          <w:bCs/>
        </w:rPr>
        <w:t>(1 eurocent).</w:t>
      </w:r>
    </w:p>
    <w:p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w:t>
      </w:r>
      <w:r w:rsidR="00576C07" w:rsidRPr="00307126">
        <w:rPr>
          <w:rFonts w:ascii="Times New Roman" w:hAnsi="Times New Roman"/>
          <w:bCs/>
        </w:rPr>
        <w:lastRenderedPageBreak/>
        <w:t>výdavky alebo 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rsidR="00AF6352" w:rsidRDefault="00AF6352" w:rsidP="00AF6352">
      <w:pPr>
        <w:spacing w:before="120" w:line="264" w:lineRule="auto"/>
        <w:jc w:val="both"/>
        <w:rPr>
          <w:del w:id="745" w:author="Autor"/>
          <w:rFonts w:ascii="Times New Roman" w:hAnsi="Times New Roman"/>
          <w:bCs/>
        </w:rPr>
      </w:pPr>
    </w:p>
    <w:p w:rsidR="00AF6352" w:rsidRPr="00127E9E" w:rsidRDefault="00AF6352" w:rsidP="00AF6352">
      <w:pPr>
        <w:spacing w:before="120" w:line="264" w:lineRule="auto"/>
        <w:jc w:val="both"/>
        <w:rPr>
          <w:del w:id="746" w:author="Autor"/>
          <w:rFonts w:ascii="Times New Roman" w:hAnsi="Times New Roman"/>
          <w:b/>
          <w:bCs/>
        </w:rPr>
      </w:pPr>
    </w:p>
    <w:p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w:t>
      </w:r>
      <w:r w:rsidR="008A0F1D" w:rsidRPr="008A0F1D">
        <w:rPr>
          <w:rFonts w:ascii="Times New Roman" w:hAnsi="Times New Roman"/>
          <w:b/>
        </w:rPr>
        <w:t>lánok</w:t>
      </w:r>
      <w:r w:rsidRPr="00307126">
        <w:rPr>
          <w:rFonts w:ascii="Times New Roman" w:hAnsi="Times New Roman"/>
          <w:b/>
          <w:bCs/>
          <w:caps/>
          <w:lang w:eastAsia="sk-SK"/>
        </w:rPr>
        <w:t xml:space="preserve"> 19 UCHOVÁVANIE DOKUMENTOV</w:t>
      </w:r>
    </w:p>
    <w:p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w:t>
      </w:r>
      <w:r w:rsidR="00081ED9">
        <w:rPr>
          <w:rFonts w:ascii="Times New Roman" w:hAnsi="Times New Roman"/>
        </w:rPr>
        <w:t xml:space="preserve">poskytnutí </w:t>
      </w:r>
      <w:r w:rsidR="000620EA" w:rsidRPr="00307126">
        <w:rPr>
          <w:rFonts w:ascii="Times New Roman" w:hAnsi="Times New Roman"/>
        </w:rPr>
        <w:t>NFP.</w:t>
      </w:r>
    </w:p>
    <w:p w:rsidR="00580301" w:rsidRPr="00307126" w:rsidRDefault="00A91910" w:rsidP="00A91910">
      <w:pPr>
        <w:spacing w:before="120" w:after="120"/>
        <w:jc w:val="both"/>
        <w:rPr>
          <w:ins w:id="747" w:author="Autor"/>
          <w:rFonts w:ascii="Times New Roman" w:hAnsi="Times New Roman"/>
        </w:rPr>
      </w:pPr>
      <w:del w:id="748" w:author="Autor">
        <w:r w:rsidRPr="00447257">
          <w:rPr>
            <w:rFonts w:ascii="Times New Roman" w:hAnsi="Times New Roman"/>
            <w:b/>
            <w:bCs/>
            <w:caps/>
            <w:lang w:eastAsia="sk-SK"/>
          </w:rPr>
          <w:delText>Č</w:delText>
        </w:r>
        <w:r w:rsidR="00AA5F6E" w:rsidRPr="00447257">
          <w:rPr>
            <w:rFonts w:ascii="Times New Roman" w:hAnsi="Times New Roman"/>
            <w:b/>
            <w:bCs/>
            <w:lang w:eastAsia="sk-SK"/>
          </w:rPr>
          <w:delText>lánok</w:delText>
        </w:r>
      </w:del>
    </w:p>
    <w:p w:rsidR="00A91910" w:rsidRPr="00307126" w:rsidRDefault="008A0F1D" w:rsidP="00127E9E">
      <w:pPr>
        <w:keepNext/>
        <w:spacing w:after="120" w:line="264" w:lineRule="auto"/>
        <w:ind w:left="1440" w:hanging="1440"/>
        <w:jc w:val="both"/>
        <w:outlineLvl w:val="2"/>
        <w:rPr>
          <w:rFonts w:ascii="Times New Roman" w:hAnsi="Times New Roman"/>
          <w:b/>
          <w:bCs/>
          <w:caps/>
          <w:lang w:eastAsia="sk-SK"/>
        </w:rPr>
      </w:pPr>
      <w:ins w:id="749" w:author="Autor">
        <w:r w:rsidRPr="00307126">
          <w:rPr>
            <w:rFonts w:ascii="Times New Roman" w:hAnsi="Times New Roman"/>
            <w:b/>
            <w:bCs/>
            <w:lang w:eastAsia="sk-SK"/>
          </w:rPr>
          <w:t>Článok</w:t>
        </w:r>
      </w:ins>
      <w:r w:rsidR="00A91910" w:rsidRPr="00307126">
        <w:rPr>
          <w:rFonts w:ascii="Times New Roman" w:hAnsi="Times New Roman"/>
          <w:b/>
          <w:bCs/>
          <w:caps/>
          <w:lang w:eastAsia="sk-SK"/>
        </w:rPr>
        <w:t xml:space="preserve"> 20 MENY A KURZOVÉ ROZDIELY</w:t>
      </w:r>
    </w:p>
    <w:p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ins w:id="750" w:author="Autor">
        <w:r w:rsidR="00810EDD" w:rsidRPr="00307126">
          <w:rPr>
            <w:rFonts w:ascii="Times New Roman" w:hAnsi="Times New Roman"/>
            <w:lang w:eastAsia="sk-SK"/>
          </w:rPr>
          <w:t xml:space="preserve"> zahrnie</w:t>
        </w:r>
      </w:ins>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 xml:space="preserve">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w:t>
      </w:r>
      <w:r w:rsidRPr="00307126">
        <w:rPr>
          <w:rFonts w:ascii="Times New Roman" w:hAnsi="Times New Roman"/>
          <w:lang w:eastAsia="sk-SK"/>
        </w:rPr>
        <w:lastRenderedPageBreak/>
        <w:t>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A66B02">
      <w:footerReference w:type="default" r:id="rId10"/>
      <w:headerReference w:type="first" r:id="rId11"/>
      <w:footerReference w:type="first" r:id="rId12"/>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5" w:author="Autor" w:initials="A">
    <w:p w:rsidR="00914B43" w:rsidRPr="00F63C73" w:rsidRDefault="00914B43">
      <w:pPr>
        <w:pStyle w:val="Textkomentra"/>
      </w:pPr>
      <w:r>
        <w:rPr>
          <w:rStyle w:val="Odkaznakomentr"/>
        </w:rPr>
        <w:annotationRef/>
      </w:r>
      <w:r>
        <w:t>Ponechá sa len v prípade, ak sa na projekt vzťahuje udržanie výsledkov projektu</w:t>
      </w:r>
    </w:p>
  </w:comment>
  <w:comment w:id="102" w:author="Autor" w:initials="A">
    <w:p w:rsidR="00914B43" w:rsidRPr="00BC5687" w:rsidRDefault="00914B43" w:rsidP="00C72A22">
      <w:pPr>
        <w:pStyle w:val="Textkomentra"/>
      </w:pPr>
      <w:r>
        <w:rPr>
          <w:rStyle w:val="Odkaznakomentr"/>
        </w:rPr>
        <w:annotationRef/>
      </w:r>
      <w:r>
        <w:t>V prípade, ak sa zjednodušené vykazovanie výdavkov v projekte neaplikuje RO predmetné ustanovenie odstráni</w:t>
      </w:r>
    </w:p>
  </w:comment>
  <w:comment w:id="124" w:author="Autor" w:initials="A">
    <w:p w:rsidR="00914B43" w:rsidRDefault="00914B43" w:rsidP="008F240D">
      <w:pPr>
        <w:pStyle w:val="Textkomentra"/>
      </w:pPr>
      <w:r>
        <w:rPr>
          <w:rStyle w:val="Odkaznakomentr"/>
        </w:rPr>
        <w:annotationRef/>
      </w:r>
      <w:r w:rsidRPr="000C4CCC">
        <w:t>RO vloží termín v závislosti od znenia príslušného Vyzvania, napríklad do 31.12.2018.</w:t>
      </w:r>
    </w:p>
    <w:p w:rsidR="00914B43" w:rsidRDefault="00914B43">
      <w:pPr>
        <w:pStyle w:val="Textkomentra"/>
      </w:pPr>
    </w:p>
  </w:comment>
  <w:comment w:id="144" w:author="Autor" w:initials="A">
    <w:p w:rsidR="00914B43" w:rsidRPr="00696ADB" w:rsidRDefault="00914B43" w:rsidP="00C72A22">
      <w:pPr>
        <w:pStyle w:val="Textkomentra"/>
      </w:pPr>
      <w:r>
        <w:rPr>
          <w:rStyle w:val="Odkaznakomentr"/>
        </w:rPr>
        <w:annotationRef/>
      </w:r>
      <w:r>
        <w:t>RO odstráni, ak sa v projekte zjednodušené vykazovanie výdavkov nevyužíva</w:t>
      </w:r>
    </w:p>
  </w:comment>
  <w:comment w:id="162" w:author="Autor" w:initials="A">
    <w:p w:rsidR="00914B43" w:rsidRDefault="00914B43">
      <w:pPr>
        <w:pStyle w:val="Textkomentra"/>
      </w:pPr>
      <w:r>
        <w:rPr>
          <w:rStyle w:val="Odkaznakomentr"/>
        </w:rPr>
        <w:annotationRef/>
      </w:r>
      <w:r>
        <w:t>Vypustí sa v prípade projektov TP, v rámci ktorých sa nesleduje udržateľnosť v zmysle čl. 71 ods. 3 nariadenia 1303.</w:t>
      </w:r>
    </w:p>
  </w:comment>
  <w:comment w:id="163" w:author="Autor" w:initials="A">
    <w:p w:rsidR="00914B43" w:rsidRDefault="00914B43">
      <w:pPr>
        <w:pStyle w:val="Textkomentra"/>
      </w:pPr>
      <w:r>
        <w:rPr>
          <w:rStyle w:val="Odkaznakomentr"/>
        </w:rPr>
        <w:annotationRef/>
      </w:r>
      <w:r>
        <w:t xml:space="preserve">Pri projektoch TP na mzdy sa celé písm. b) vypustí a zvyšný text sa primerane gramaticky preformuluje.  </w:t>
      </w:r>
    </w:p>
  </w:comment>
  <w:comment w:id="183" w:author="Autor" w:initials="A">
    <w:p w:rsidR="00914B43" w:rsidRDefault="00914B43">
      <w:pPr>
        <w:pStyle w:val="Textkomentra"/>
      </w:pPr>
      <w:r>
        <w:rPr>
          <w:rStyle w:val="Odkaznakomentr"/>
        </w:rPr>
        <w:annotationRef/>
      </w:r>
      <w:r w:rsidRPr="00BD2AA7">
        <w:t>Napríklad kópia pozvánky na posledné školenie spolu s kópiou prezenčnej listiny účastníkov.</w:t>
      </w:r>
      <w:r>
        <w:t xml:space="preserve"> </w:t>
      </w:r>
    </w:p>
  </w:comment>
  <w:comment w:id="184" w:author="Autor" w:initials="A">
    <w:p w:rsidR="00914B43" w:rsidRDefault="00914B43"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23" w:author="Autor" w:initials="A">
    <w:p w:rsidR="00914B43" w:rsidRPr="00335ACA" w:rsidRDefault="00914B43">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285" w:author="Autor" w:initials="A">
    <w:p w:rsidR="00914B43" w:rsidRDefault="00914B43" w:rsidP="00A46F82">
      <w:pPr>
        <w:pStyle w:val="Textkomentra"/>
      </w:pPr>
      <w:r>
        <w:rPr>
          <w:rStyle w:val="Odkaznakomentr"/>
        </w:rPr>
        <w:annotationRef/>
      </w:r>
      <w:r>
        <w:t xml:space="preserve">V prípade projektu, </w:t>
      </w:r>
      <w:r w:rsidRPr="001629A6">
        <w:t>ktor</w:t>
      </w:r>
      <w:r>
        <w:t>ého</w:t>
      </w:r>
      <w:r w:rsidRPr="001629A6">
        <w:t xml:space="preserve"> sa týka povinnosť udržateľnosti podľa čl. 71 všeobecného nariadenia</w:t>
      </w:r>
      <w:r>
        <w:t xml:space="preserve"> sa uvedie nasledovný text:</w:t>
      </w:r>
    </w:p>
    <w:p w:rsidR="00914B43" w:rsidRPr="00A46F82" w:rsidRDefault="00914B43" w:rsidP="00A46F82">
      <w:pPr>
        <w:pStyle w:val="Textkomentra"/>
      </w:pPr>
      <w:r>
        <w:t>„</w:t>
      </w:r>
      <w:r w:rsidRPr="00307126">
        <w:t xml:space="preserve">Podstatnou zmenou Projektu je aj </w:t>
      </w:r>
      <w:r w:rsidRPr="00307126">
        <w:rPr>
          <w:bCs/>
        </w:rPr>
        <w:t xml:space="preserve">prevod alebo prechod vlastníctva majetku obstarávaného alebo zhodnoteného v rámci Projektu, ktorý tvorí súčasť infraštruktúry, ak k nemu dôjde v období piatich rokov </w:t>
      </w:r>
      <w:r w:rsidRPr="00307126">
        <w:rPr>
          <w:rStyle w:val="Odkaznakomentr"/>
          <w:sz w:val="22"/>
          <w:szCs w:val="22"/>
          <w:lang w:eastAsia="sk-SK"/>
        </w:rPr>
        <w:annotationRef/>
      </w:r>
      <w:r w:rsidRPr="00307126">
        <w:rPr>
          <w:bCs/>
        </w:rPr>
        <w:t>od Finančného ukončenia Projektu a budú naplnené aj ďalšie podmienky pre Podstatnú zmenu Projektu vyplývajúce z definície Podstatnej zmeny Projektu uvedenej v článku 1 odsek 3 VZP alebo z článku 6 odsek 4 VZP.</w:t>
      </w:r>
      <w:r w:rsidRPr="00067253">
        <w:rPr>
          <w:rStyle w:val="Odkaznakomentr"/>
          <w:sz w:val="22"/>
        </w:rPr>
        <w:annotationRef/>
      </w:r>
      <w:r w:rsidRPr="00307126">
        <w:rPr>
          <w:bCs/>
        </w:rPr>
        <w:t xml:space="preserve">  Ak dôjde k vzniku Podstatnej zmeny Projektu v zmysle predchádzajúcej vety, ide o podstatné porušenie Zmluvy o poskytnutí NFP </w:t>
      </w:r>
      <w:r w:rsidRPr="00307126">
        <w:t>a Prijímateľ je povinný vrátiť NFP alebo jeho časť v súlade s článkom 10 VZP a v súlade s článkom 71 odsek 1 všeobecného nariadenia vo výške, ktorá je úmerná obdobiu, počas ktorého došlo k porušeniu podmienok v dôsledku vzniku Podstatnej zmeny Projektu</w:t>
      </w:r>
      <w:r>
        <w:t>“</w:t>
      </w:r>
    </w:p>
    <w:p w:rsidR="00914B43" w:rsidRDefault="00914B43">
      <w:pPr>
        <w:pStyle w:val="Textkomentra"/>
      </w:pPr>
    </w:p>
  </w:comment>
  <w:comment w:id="317" w:author="Autor" w:initials="A">
    <w:p w:rsidR="00914B43" w:rsidRDefault="00914B43">
      <w:pPr>
        <w:pStyle w:val="Textkomentra"/>
      </w:pPr>
      <w:r>
        <w:rPr>
          <w:rStyle w:val="Odkaznakomentr"/>
        </w:rPr>
        <w:annotationRef/>
      </w:r>
      <w:r w:rsidRPr="00BD2AA7">
        <w:t>Z hľadiska praktickej aplikácie a skúsenosti, najmä vo vzťahu k zisteniam z úrovne EK upozorňujeme osobitne na skutočnosť, že apliká</w:t>
      </w:r>
      <w:r>
        <w:t>cia ,,</w:t>
      </w:r>
      <w:proofErr w:type="spellStart"/>
      <w:r>
        <w:t>best</w:t>
      </w:r>
      <w:proofErr w:type="spellEnd"/>
      <w:r>
        <w:t xml:space="preserve"> </w:t>
      </w:r>
      <w:proofErr w:type="spellStart"/>
      <w:r>
        <w:t>practice</w:t>
      </w:r>
      <w:proofErr w:type="spellEnd"/>
      <w:r>
        <w:t>“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336" w:author="Autor" w:initials="A">
    <w:p w:rsidR="00914B43" w:rsidRPr="000E1967" w:rsidRDefault="00914B43">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382" w:author="Autor" w:initials="A">
    <w:p w:rsidR="00914B43" w:rsidRDefault="00914B43">
      <w:pPr>
        <w:pStyle w:val="Textkomentra"/>
      </w:pPr>
      <w:r>
        <w:rPr>
          <w:rStyle w:val="Odkaznakomentr"/>
        </w:rPr>
        <w:annotationRef/>
      </w:r>
      <w:r>
        <w:t>Zosúladiť číslo prílohy podľa čísla uvedeného v zmluve</w:t>
      </w:r>
    </w:p>
  </w:comment>
  <w:comment w:id="388" w:author="Autor" w:initials="A">
    <w:p w:rsidR="00914B43" w:rsidRDefault="00914B43">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w:t>
      </w:r>
      <w:proofErr w:type="spellStart"/>
      <w:r>
        <w:t>ex-ante</w:t>
      </w:r>
      <w:proofErr w:type="spellEnd"/>
      <w:r>
        <w:t xml:space="preserve"> finančnej opravy, pričom sa identifikuje aj nežiadaná suma.</w:t>
      </w:r>
    </w:p>
  </w:comment>
  <w:comment w:id="390" w:author="Autor" w:initials="A">
    <w:p w:rsidR="00914B43" w:rsidRPr="00DE7527" w:rsidRDefault="00914B43">
      <w:pPr>
        <w:pStyle w:val="Textkomentra"/>
      </w:pPr>
      <w:r>
        <w:rPr>
          <w:rStyle w:val="Odkaznakomentr"/>
        </w:rPr>
        <w:annotationRef/>
      </w:r>
      <w:r>
        <w:t>Zosúladiť číslo prílohy podľa čísla uvedeného v zmluve</w:t>
      </w:r>
    </w:p>
  </w:comment>
  <w:comment w:id="396" w:author="Autor" w:initials="A">
    <w:p w:rsidR="00914B43" w:rsidRPr="000E2BE6" w:rsidRDefault="00914B43" w:rsidP="00C72A22">
      <w:pPr>
        <w:pStyle w:val="Textkomentra"/>
      </w:pPr>
      <w:r>
        <w:rPr>
          <w:rStyle w:val="Odkaznakomentr"/>
        </w:rPr>
        <w:annotationRef/>
      </w:r>
      <w:r>
        <w:t>RO odstráni v prípade, že sa v projekte nevyužíva zjednodušené vykazovanie výdavkov.</w:t>
      </w:r>
    </w:p>
  </w:comment>
  <w:comment w:id="401" w:author="Autor" w:initials="A">
    <w:p w:rsidR="00914B43" w:rsidRPr="00A75975" w:rsidRDefault="00914B43">
      <w:pPr>
        <w:pStyle w:val="Textkomentra"/>
      </w:pPr>
      <w:r>
        <w:rPr>
          <w:rStyle w:val="Odkaznakomentr"/>
        </w:rPr>
        <w:annotationRef/>
      </w:r>
      <w:r>
        <w:t>Ponechá sa len v prípade projektov, na ktoré sa vzťahuje udržateľnosť</w:t>
      </w:r>
    </w:p>
  </w:comment>
  <w:comment w:id="413" w:author="Autor" w:initials="A">
    <w:p w:rsidR="00914B43" w:rsidRDefault="00914B43">
      <w:pPr>
        <w:pStyle w:val="Textkomentra"/>
      </w:pPr>
      <w:r>
        <w:rPr>
          <w:rStyle w:val="Odkaznakomentr"/>
        </w:rPr>
        <w:annotationRef/>
      </w:r>
      <w:r w:rsidRPr="0049218B">
        <w:t>Ustanovenie sa nevzťahuje na projekty technickej pomoci, kde nie je určená podmienka udržateľnosti v zmysle článku 71 všeobecného nariadenia</w:t>
      </w:r>
      <w:r>
        <w:t>. V takom prípade sa nahradí výrazom „Neuplatňuje sa.“ alebo iným vhodným výrazom podľa rozhodnutia RO.</w:t>
      </w:r>
    </w:p>
  </w:comment>
  <w:comment w:id="445" w:author="Autor" w:initials="A">
    <w:p w:rsidR="00914B43" w:rsidRPr="00A75975" w:rsidRDefault="00914B43">
      <w:pPr>
        <w:pStyle w:val="Textkomentra"/>
      </w:pPr>
      <w:r>
        <w:rPr>
          <w:rStyle w:val="Odkaznakomentr"/>
        </w:rPr>
        <w:annotationRef/>
      </w:r>
      <w:r>
        <w:t>V prípade projektu, na ktorý sa vzťahuje udržateľnosť sa nahradí písmenom d)</w:t>
      </w:r>
    </w:p>
  </w:comment>
  <w:comment w:id="447" w:author="Autor" w:initials="A">
    <w:p w:rsidR="00914B43" w:rsidRDefault="00914B43" w:rsidP="006071B1">
      <w:pPr>
        <w:pStyle w:val="Textkomentra"/>
      </w:pPr>
      <w:r>
        <w:rPr>
          <w:rStyle w:val="Odkaznakomentr"/>
        </w:rPr>
        <w:annotationRef/>
      </w:r>
      <w:r w:rsidRPr="00F47149">
        <w:t>RO určí primeranú lehotu na predloženie doplňujúcich údajov k preukázaniu dodaniu predmetu plnenia, napr. v Príručke pre prijímateľa. Ak nie je určená iná lehota, Prijímateľ je povinný urobiť tak bezodkladne, t.j. do siedmich dní.</w:t>
      </w:r>
    </w:p>
  </w:comment>
  <w:comment w:id="473" w:author="Autor" w:initials="A">
    <w:p w:rsidR="00914B43" w:rsidRDefault="00914B43">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77" w:author="Autor" w:initials="A">
    <w:p w:rsidR="00914B43" w:rsidRPr="00A75975" w:rsidRDefault="00914B43">
      <w:pPr>
        <w:pStyle w:val="Textkomentra"/>
      </w:pPr>
      <w:r>
        <w:rPr>
          <w:rStyle w:val="Odkaznakomentr"/>
        </w:rPr>
        <w:annotationRef/>
      </w:r>
      <w:r>
        <w:t>Ponechá sa len v prípade projektu, na ktorý sa vzťahuje udržateľnosť.</w:t>
      </w:r>
    </w:p>
  </w:comment>
  <w:comment w:id="479" w:author="Autor" w:initials="A">
    <w:p w:rsidR="00914B43" w:rsidRPr="00A75975" w:rsidRDefault="00914B43" w:rsidP="00A75975">
      <w:pPr>
        <w:pStyle w:val="Textkomentra"/>
      </w:pPr>
      <w:r>
        <w:rPr>
          <w:rStyle w:val="Odkaznakomentr"/>
        </w:rPr>
        <w:annotationRef/>
      </w:r>
      <w:r>
        <w:t>Ponechá sa len v prípade projektu, na ktorý sa vzťahuje udržateľnosť.</w:t>
      </w:r>
    </w:p>
    <w:p w:rsidR="00914B43" w:rsidRDefault="00914B43">
      <w:pPr>
        <w:pStyle w:val="Textkomentra"/>
      </w:pPr>
    </w:p>
  </w:comment>
  <w:comment w:id="485" w:author="Autor" w:initials="A">
    <w:p w:rsidR="00914B43" w:rsidRPr="00A75975" w:rsidRDefault="00914B43" w:rsidP="00A75975">
      <w:pPr>
        <w:pStyle w:val="Textkomentra"/>
      </w:pPr>
      <w:r>
        <w:rPr>
          <w:rStyle w:val="Odkaznakomentr"/>
        </w:rPr>
        <w:annotationRef/>
      </w:r>
      <w:r>
        <w:t>Ponechá sa len v prípade projektu, na ktorý sa vzťahuje udržateľnosť.</w:t>
      </w:r>
    </w:p>
    <w:p w:rsidR="00914B43" w:rsidRDefault="00914B43">
      <w:pPr>
        <w:pStyle w:val="Textkomentra"/>
      </w:pPr>
    </w:p>
  </w:comment>
  <w:comment w:id="490" w:author="Autor" w:initials="A">
    <w:p w:rsidR="00914B43" w:rsidRDefault="00914B43">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w:t>
      </w:r>
      <w:proofErr w:type="spellStart"/>
      <w:r>
        <w:t>korelujúceho</w:t>
      </w:r>
      <w:proofErr w:type="spellEnd"/>
      <w:r>
        <w:t xml:space="preserve"> ustanovenia v čl. 14 ods. 1 písm. j) VZP pri oprávnenosti výdavkov. RO sa na uvedené skutočnosti osobitne upozorňujú, aby sa predišlo nedorozumeniam. </w:t>
      </w:r>
    </w:p>
  </w:comment>
  <w:comment w:id="492" w:author="Autor" w:initials="A">
    <w:p w:rsidR="00914B43" w:rsidRPr="00A75975" w:rsidRDefault="00914B43" w:rsidP="003C68ED">
      <w:pPr>
        <w:pStyle w:val="Textkomentra"/>
      </w:pPr>
      <w:r>
        <w:rPr>
          <w:rStyle w:val="Odkaznakomentr"/>
        </w:rPr>
        <w:annotationRef/>
      </w:r>
      <w:r>
        <w:t>Ponechá sa len v prípade projektu, na ktorý sa vzťahuje udržateľnosť.</w:t>
      </w:r>
    </w:p>
    <w:p w:rsidR="00914B43" w:rsidRDefault="00914B43">
      <w:pPr>
        <w:pStyle w:val="Textkomentra"/>
      </w:pPr>
    </w:p>
  </w:comment>
  <w:comment w:id="493" w:author="Autor" w:initials="A">
    <w:p w:rsidR="00914B43" w:rsidRDefault="00914B43">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497" w:author="Autor" w:initials="A">
    <w:p w:rsidR="00914B43" w:rsidRPr="00A75975" w:rsidRDefault="00914B43" w:rsidP="003C68ED">
      <w:pPr>
        <w:pStyle w:val="Textkomentra"/>
      </w:pPr>
      <w:r>
        <w:rPr>
          <w:rStyle w:val="Odkaznakomentr"/>
        </w:rPr>
        <w:annotationRef/>
      </w:r>
      <w:r>
        <w:t>Ponechá sa len v prípade projektu, na ktorý sa vzťahuje udržateľnosť.</w:t>
      </w:r>
    </w:p>
    <w:p w:rsidR="00914B43" w:rsidRDefault="00914B43">
      <w:pPr>
        <w:pStyle w:val="Textkomentra"/>
      </w:pPr>
    </w:p>
  </w:comment>
  <w:comment w:id="503" w:author="Autor" w:initials="A">
    <w:p w:rsidR="00914B43" w:rsidRDefault="00914B43"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56" w:author="Autor" w:initials="A">
    <w:p w:rsidR="00914B43" w:rsidRDefault="00914B43">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569" w:author="Autor" w:initials="A">
    <w:p w:rsidR="00914B43" w:rsidRPr="006655B2" w:rsidRDefault="00914B43">
      <w:pPr>
        <w:pStyle w:val="Textkomentra"/>
      </w:pPr>
      <w:r>
        <w:rPr>
          <w:rStyle w:val="Odkaznakomentr"/>
        </w:rPr>
        <w:annotationRef/>
      </w:r>
      <w:r>
        <w:t>FG: skloňovanie</w:t>
      </w:r>
    </w:p>
  </w:comment>
  <w:comment w:id="599" w:author="Autor" w:initials="A">
    <w:p w:rsidR="00914B43" w:rsidRDefault="00914B43" w:rsidP="00A91910">
      <w:pPr>
        <w:pStyle w:val="Textkomentra"/>
      </w:pPr>
      <w:r>
        <w:rPr>
          <w:rStyle w:val="Odkaznakomentr"/>
        </w:rPr>
        <w:annotationRef/>
      </w:r>
    </w:p>
    <w:p w:rsidR="00914B43" w:rsidRDefault="00914B43" w:rsidP="00A91910">
      <w:pPr>
        <w:pStyle w:val="Textkomentra"/>
      </w:pPr>
      <w:r>
        <w:t xml:space="preserve">Previazanosť na čl. 6.6 zmluvy. </w:t>
      </w:r>
    </w:p>
    <w:p w:rsidR="00914B43" w:rsidRDefault="00914B43" w:rsidP="00A91910">
      <w:pPr>
        <w:pStyle w:val="Textkomentra"/>
      </w:pPr>
    </w:p>
    <w:p w:rsidR="00914B43" w:rsidRPr="00424388" w:rsidRDefault="00914B43" w:rsidP="00A91910">
      <w:pPr>
        <w:pStyle w:val="Textkomentra"/>
        <w:rPr>
          <w:b/>
        </w:rPr>
      </w:pPr>
      <w:r w:rsidRPr="00424388">
        <w:rPr>
          <w:b/>
        </w:rPr>
        <w:t xml:space="preserve">Logika je taká, že merateľné ukazovatele (MU) majú tri roviny, ktoré sú navzájom prepojené, ale nie nevyhnutne totožné: </w:t>
      </w:r>
    </w:p>
    <w:p w:rsidR="00914B43" w:rsidRDefault="00914B43" w:rsidP="00A91910">
      <w:pPr>
        <w:pStyle w:val="Textkomentra"/>
      </w:pPr>
    </w:p>
    <w:p w:rsidR="00914B43" w:rsidRDefault="00914B43" w:rsidP="00A91910">
      <w:pPr>
        <w:pStyle w:val="Textkomentra"/>
        <w:numPr>
          <w:ilvl w:val="0"/>
          <w:numId w:val="33"/>
        </w:numPr>
      </w:pPr>
      <w:r>
        <w:t xml:space="preserve"> je nimi definovaný </w:t>
      </w:r>
      <w:r w:rsidRPr="00424388">
        <w:rPr>
          <w:b/>
        </w:rPr>
        <w:t>cieľ projektu</w:t>
      </w:r>
      <w:r>
        <w:t xml:space="preserve"> vyjadrený merateľným spôsobom,</w:t>
      </w:r>
    </w:p>
    <w:p w:rsidR="00914B43" w:rsidRDefault="00914B43" w:rsidP="00A91910">
      <w:pPr>
        <w:pStyle w:val="Textkomentra"/>
        <w:ind w:left="360"/>
      </w:pPr>
      <w:r>
        <w:t xml:space="preserve"> </w:t>
      </w:r>
    </w:p>
    <w:p w:rsidR="00914B43" w:rsidRDefault="00914B43"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rsidR="00914B43" w:rsidRDefault="00914B43" w:rsidP="00A91910">
      <w:pPr>
        <w:pStyle w:val="Textkomentra"/>
      </w:pPr>
    </w:p>
    <w:p w:rsidR="00914B43" w:rsidRDefault="00914B43"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658" w:author="Autor" w:initials="A">
    <w:p w:rsidR="00914B43" w:rsidRPr="001A6D0E" w:rsidRDefault="00914B43">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701" w:author="Autor" w:initials="A">
    <w:p w:rsidR="00914B43" w:rsidRDefault="00914B43">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w:t>
      </w:r>
      <w:r>
        <w:t>odseku 1</w:t>
      </w:r>
      <w:r w:rsidRPr="00AA2FB0">
        <w:t xml:space="preserve"> nahradí výrazom „Neuplatňuje sa.“ alebo iným vhodným výrazom podľa rozhodnutia RO.</w:t>
      </w:r>
    </w:p>
  </w:comment>
  <w:comment w:id="711" w:author="Autor" w:initials="A">
    <w:p w:rsidR="00914B43" w:rsidRPr="003311ED" w:rsidRDefault="00914B43">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714" w:author="Autor" w:initials="A">
    <w:p w:rsidR="00914B43" w:rsidRPr="00120499" w:rsidRDefault="00914B43">
      <w:pPr>
        <w:pStyle w:val="Textkomentra"/>
      </w:pPr>
      <w:r>
        <w:rPr>
          <w:rStyle w:val="Odkaznakomentr"/>
        </w:rPr>
        <w:annotationRef/>
      </w:r>
      <w:r>
        <w:t>Ponechá sa len v prípade projektu, na ktorý sa vzťahuje udržateľnosť.</w:t>
      </w:r>
    </w:p>
  </w:comment>
  <w:comment w:id="717" w:author="Autor" w:initials="A">
    <w:p w:rsidR="00914B43" w:rsidRPr="00120499" w:rsidRDefault="00914B43">
      <w:pPr>
        <w:pStyle w:val="Textkomentra"/>
      </w:pPr>
      <w:r>
        <w:rPr>
          <w:rStyle w:val="Odkaznakomentr"/>
        </w:rPr>
        <w:annotationRef/>
      </w:r>
      <w:r>
        <w:t>Ponechá sa len v prípade projektu, na ktorý sa vzťahuje udržateľnosť.</w:t>
      </w:r>
    </w:p>
  </w:comment>
  <w:comment w:id="718" w:author="Autor" w:initials="A">
    <w:p w:rsidR="00914B43" w:rsidRPr="008A0F1D" w:rsidRDefault="00914B43">
      <w:pPr>
        <w:pStyle w:val="Textkomentra"/>
      </w:pPr>
      <w:r>
        <w:rPr>
          <w:rStyle w:val="Odkaznakomentr"/>
        </w:rPr>
        <w:annotationRef/>
      </w:r>
      <w:r>
        <w:t>Ponechá sa len v prípade projektu, na ktorý sa vzťahuje udržateľnosť.</w:t>
      </w:r>
    </w:p>
  </w:comment>
  <w:comment w:id="725" w:author="Autor" w:initials="A">
    <w:p w:rsidR="00914B43" w:rsidRPr="00AA2FB0" w:rsidRDefault="00914B43">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34" w:author="Autor" w:initials="A">
    <w:p w:rsidR="00914B43" w:rsidRDefault="00914B43">
      <w:pPr>
        <w:pStyle w:val="Textkomentra"/>
      </w:pPr>
      <w:r>
        <w:rPr>
          <w:rStyle w:val="Odkaznakomentr"/>
        </w:rPr>
        <w:annotationRef/>
      </w:r>
      <w:r>
        <w:t>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739" w:author="Autor" w:initials="A">
    <w:p w:rsidR="00914B43" w:rsidRPr="000836FA" w:rsidRDefault="00914B43">
      <w:pPr>
        <w:pStyle w:val="Textkomentra"/>
      </w:pPr>
      <w:r>
        <w:rPr>
          <w:rStyle w:val="Odkaznakomentr"/>
        </w:rPr>
        <w:annotationRef/>
      </w:r>
      <w:r w:rsidRPr="00127E9E">
        <w:t>Upozorňuje sa na prepojenie s článkom 5 ods. 5.1 zmluvy</w:t>
      </w:r>
    </w:p>
  </w:comment>
  <w:comment w:id="741" w:author="Autor" w:initials="A">
    <w:p w:rsidR="00914B43" w:rsidRPr="001E4203" w:rsidRDefault="00914B43" w:rsidP="009F78E4">
      <w:pPr>
        <w:pStyle w:val="Textkomentra"/>
      </w:pPr>
      <w:r>
        <w:rPr>
          <w:rStyle w:val="Odkaznakomentr"/>
        </w:rPr>
        <w:annotationRef/>
      </w:r>
      <w:r>
        <w:t>Odstráni sa pre projekty, v ktorých sa zjednodušené vykazovanie výdavkov neaplikuje.</w:t>
      </w:r>
    </w:p>
    <w:p w:rsidR="00914B43" w:rsidRDefault="00914B43">
      <w:pPr>
        <w:pStyle w:val="Textkomentra"/>
      </w:pPr>
    </w:p>
  </w:comment>
  <w:comment w:id="743" w:author="Autor" w:initials="A">
    <w:p w:rsidR="00914B43" w:rsidRPr="005D4870" w:rsidRDefault="00914B43">
      <w:pPr>
        <w:pStyle w:val="Textkomentra"/>
      </w:pPr>
      <w:r>
        <w:rPr>
          <w:rStyle w:val="Odkaznakomentr"/>
        </w:rPr>
        <w:annotationRef/>
      </w:r>
      <w:r w:rsidRPr="007915FA">
        <w:t>POZOR! Podlieha zmene v nadväznosti na komentár k čl. 6 bod 1 písm. b) (</w:t>
      </w:r>
      <w:proofErr w:type="spellStart"/>
      <w:r w:rsidRPr="007915FA">
        <w:t>iii</w:t>
      </w:r>
      <w:proofErr w:type="spellEnd"/>
      <w:r w:rsidRPr="007915FA">
        <w:t>)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119DFD1A" w15:done="0"/>
  <w15:commentEx w15:paraId="75038045" w15:done="0"/>
  <w15:commentEx w15:paraId="225CCF41" w15:done="0"/>
  <w15:commentEx w15:paraId="5D87B193" w15:done="0"/>
  <w15:commentEx w15:paraId="39B440C0" w15:done="0"/>
  <w15:commentEx w15:paraId="5324D240"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05A9C649" w15:done="0"/>
  <w15:commentEx w15:paraId="5D2881E2"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0F7D11E2" w15:done="0"/>
  <w15:commentEx w15:paraId="57CAE093" w15:done="0"/>
  <w15:commentEx w15:paraId="2B5F801C" w15:done="0"/>
  <w15:commentEx w15:paraId="1D165A32" w15:done="0"/>
  <w15:commentEx w15:paraId="7D8EEE20" w15:done="0"/>
  <w15:commentEx w15:paraId="6F524A24" w15:done="0"/>
  <w15:commentEx w15:paraId="42F3457B" w15:done="0"/>
  <w15:commentEx w15:paraId="247E7622" w15:done="0"/>
  <w15:commentEx w15:paraId="19115B95" w15:done="0"/>
  <w15:commentEx w15:paraId="5BD797D3" w15:done="0"/>
  <w15:commentEx w15:paraId="78E86446" w15:done="0"/>
  <w15:commentEx w15:paraId="065BBD7B" w15:done="0"/>
  <w15:commentEx w15:paraId="0880C877" w15:done="0"/>
  <w15:commentEx w15:paraId="4F973A39" w15:done="0"/>
  <w15:commentEx w15:paraId="77A17100" w15:done="0"/>
  <w15:commentEx w15:paraId="0778F41B" w15:done="0"/>
  <w15:commentEx w15:paraId="463960E3" w15:done="0"/>
  <w15:commentEx w15:paraId="2246BD55" w15:done="0"/>
  <w15:commentEx w15:paraId="0EDA29B1" w15:done="0"/>
  <w15:commentEx w15:paraId="627E2D89" w15:done="0"/>
  <w15:commentEx w15:paraId="67FC44C6" w15:done="0"/>
  <w15:commentEx w15:paraId="4CBB43F2" w15:done="0"/>
  <w15:commentEx w15:paraId="4E86DD36" w15:done="0"/>
  <w15:commentEx w15:paraId="1DA5D07D" w15:done="0"/>
  <w15:commentEx w15:paraId="7D3C1E94" w15:done="0"/>
  <w15:commentEx w15:paraId="346EF514" w15:done="0"/>
  <w15:commentEx w15:paraId="1FBCD9A8" w15:done="0"/>
  <w15:commentEx w15:paraId="2AF6D042" w15:done="0"/>
  <w15:commentEx w15:paraId="59A03FBA" w15:done="0"/>
  <w15:commentEx w15:paraId="73B9B4E8" w15:done="0"/>
  <w15:commentEx w15:paraId="365E2F87" w15:done="0"/>
  <w15:commentEx w15:paraId="565222A3" w15:done="0"/>
  <w15:commentEx w15:paraId="2807A3D4" w15:done="0"/>
  <w15:commentEx w15:paraId="4824C2F9" w15:done="0"/>
  <w15:commentEx w15:paraId="4558A4D2" w15:done="0"/>
  <w15:commentEx w15:paraId="6B48DA0E" w15:done="0"/>
  <w15:commentEx w15:paraId="74B7E8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712" w:rsidRDefault="00FB0712" w:rsidP="00107570">
      <w:pPr>
        <w:spacing w:after="0" w:line="240" w:lineRule="auto"/>
      </w:pPr>
      <w:r>
        <w:separator/>
      </w:r>
    </w:p>
  </w:endnote>
  <w:endnote w:type="continuationSeparator" w:id="0">
    <w:p w:rsidR="00FB0712" w:rsidRDefault="00FB0712" w:rsidP="00107570">
      <w:pPr>
        <w:spacing w:after="0" w:line="240" w:lineRule="auto"/>
      </w:pPr>
      <w:r>
        <w:continuationSeparator/>
      </w:r>
    </w:p>
  </w:endnote>
  <w:endnote w:type="continuationNotice" w:id="1">
    <w:p w:rsidR="00FB0712" w:rsidRDefault="00FB07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B43" w:rsidRPr="00096FD8" w:rsidRDefault="00914B43" w:rsidP="003834BD">
    <w:pPr>
      <w:pStyle w:val="Pta"/>
      <w:jc w:val="right"/>
      <w:rPr>
        <w:del w:id="751" w:author="Autor"/>
        <w:sz w:val="22"/>
      </w:rPr>
    </w:pPr>
    <w:del w:id="752" w:author="Autor">
      <w:r w:rsidRPr="00096FD8">
        <w:rPr>
          <w:sz w:val="22"/>
        </w:rPr>
        <w:delText xml:space="preserve">Strana </w:delText>
      </w:r>
      <w:r w:rsidRPr="00096FD8">
        <w:rPr>
          <w:b/>
          <w:bCs/>
        </w:rPr>
        <w:fldChar w:fldCharType="begin"/>
      </w:r>
      <w:r w:rsidRPr="00096FD8">
        <w:rPr>
          <w:b/>
          <w:bCs/>
          <w:sz w:val="22"/>
        </w:rPr>
        <w:delInstrText>PAGE</w:delInstrText>
      </w:r>
      <w:r w:rsidRPr="00096FD8">
        <w:rPr>
          <w:b/>
          <w:bCs/>
        </w:rPr>
        <w:fldChar w:fldCharType="separate"/>
      </w:r>
      <w:r>
        <w:rPr>
          <w:b/>
          <w:bCs/>
          <w:noProof/>
          <w:sz w:val="22"/>
        </w:rPr>
        <w:delText>2</w:delText>
      </w:r>
      <w:r w:rsidRPr="00096FD8">
        <w:rPr>
          <w:b/>
          <w:bCs/>
        </w:rPr>
        <w:fldChar w:fldCharType="end"/>
      </w:r>
      <w:r w:rsidRPr="00096FD8">
        <w:rPr>
          <w:sz w:val="22"/>
        </w:rPr>
        <w:delText xml:space="preserve"> z </w:delText>
      </w:r>
      <w:r w:rsidRPr="00096FD8">
        <w:rPr>
          <w:b/>
          <w:bCs/>
        </w:rPr>
        <w:fldChar w:fldCharType="begin"/>
      </w:r>
      <w:r w:rsidRPr="00096FD8">
        <w:rPr>
          <w:b/>
          <w:bCs/>
          <w:sz w:val="22"/>
        </w:rPr>
        <w:delInstrText>NUMPAGES</w:delInstrText>
      </w:r>
      <w:r w:rsidRPr="00096FD8">
        <w:rPr>
          <w:b/>
          <w:bCs/>
        </w:rPr>
        <w:fldChar w:fldCharType="separate"/>
      </w:r>
      <w:r>
        <w:rPr>
          <w:b/>
          <w:bCs/>
          <w:noProof/>
          <w:sz w:val="22"/>
        </w:rPr>
        <w:delText>53</w:delText>
      </w:r>
      <w:r w:rsidRPr="00096FD8">
        <w:rPr>
          <w:b/>
          <w:bCs/>
        </w:rPr>
        <w:fldChar w:fldCharType="end"/>
      </w:r>
    </w:del>
  </w:p>
  <w:p w:rsidR="00914B43" w:rsidRPr="004405B8" w:rsidRDefault="00914B43"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B43" w:rsidRPr="0079357C" w:rsidRDefault="00914B43">
    <w:pPr>
      <w:pStyle w:val="Pta"/>
      <w:jc w:val="right"/>
      <w:rPr>
        <w:del w:id="753" w:author="Autor"/>
        <w:sz w:val="22"/>
      </w:rPr>
    </w:pPr>
    <w:del w:id="754" w:author="Autor">
      <w:r w:rsidRPr="00096FD8">
        <w:rPr>
          <w:sz w:val="22"/>
        </w:rPr>
        <w:delText xml:space="preserve">Strana </w:delText>
      </w:r>
      <w:r w:rsidRPr="00096FD8">
        <w:rPr>
          <w:b/>
          <w:bCs/>
        </w:rPr>
        <w:fldChar w:fldCharType="begin"/>
      </w:r>
      <w:r w:rsidRPr="00096FD8">
        <w:rPr>
          <w:b/>
          <w:bCs/>
          <w:sz w:val="22"/>
        </w:rPr>
        <w:delInstrText>PAGE</w:delInstrText>
      </w:r>
      <w:r w:rsidRPr="00096FD8">
        <w:rPr>
          <w:b/>
          <w:bCs/>
        </w:rPr>
        <w:fldChar w:fldCharType="separate"/>
      </w:r>
      <w:r>
        <w:rPr>
          <w:b/>
          <w:bCs/>
          <w:noProof/>
          <w:sz w:val="22"/>
        </w:rPr>
        <w:delText>1</w:delText>
      </w:r>
      <w:r w:rsidRPr="00096FD8">
        <w:rPr>
          <w:b/>
          <w:bCs/>
        </w:rPr>
        <w:fldChar w:fldCharType="end"/>
      </w:r>
      <w:r w:rsidRPr="00096FD8">
        <w:rPr>
          <w:sz w:val="22"/>
        </w:rPr>
        <w:delText xml:space="preserve"> z </w:delText>
      </w:r>
      <w:r>
        <w:rPr>
          <w:b/>
          <w:bCs/>
          <w:sz w:val="22"/>
        </w:rPr>
        <w:delText>51</w:delText>
      </w:r>
    </w:del>
  </w:p>
  <w:p w:rsidR="00914B43" w:rsidRDefault="00914B4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712" w:rsidRDefault="00FB0712" w:rsidP="00107570">
      <w:pPr>
        <w:spacing w:after="0" w:line="240" w:lineRule="auto"/>
      </w:pPr>
      <w:r>
        <w:separator/>
      </w:r>
    </w:p>
  </w:footnote>
  <w:footnote w:type="continuationSeparator" w:id="0">
    <w:p w:rsidR="00FB0712" w:rsidRDefault="00FB0712" w:rsidP="00107570">
      <w:pPr>
        <w:spacing w:after="0" w:line="240" w:lineRule="auto"/>
      </w:pPr>
      <w:r>
        <w:continuationSeparator/>
      </w:r>
    </w:p>
  </w:footnote>
  <w:footnote w:type="continuationNotice" w:id="1">
    <w:p w:rsidR="00FB0712" w:rsidRDefault="00FB0712">
      <w:pPr>
        <w:spacing w:after="0" w:line="240" w:lineRule="auto"/>
      </w:pPr>
    </w:p>
  </w:footnote>
  <w:footnote w:id="2">
    <w:p w:rsidR="00914B43" w:rsidRDefault="00914B43" w:rsidP="00A91910">
      <w:pPr>
        <w:pStyle w:val="Textpoznmkypodiarou"/>
        <w:jc w:val="both"/>
      </w:pPr>
      <w:r w:rsidRPr="00401C2A">
        <w:rPr>
          <w:rStyle w:val="Odkaznapoznmkupodiarou"/>
        </w:rPr>
        <w:footnoteRef/>
      </w:r>
      <w:r w:rsidRPr="00401C2A">
        <w:t xml:space="preserve">Pojem technická forma je definovaný v § 31 </w:t>
      </w:r>
      <w:del w:id="662" w:author="Autor">
        <w:r w:rsidRPr="00401C2A">
          <w:delText>ods</w:delText>
        </w:r>
        <w:r>
          <w:delText>ek</w:delText>
        </w:r>
      </w:del>
      <w:ins w:id="663" w:author="Autor">
        <w:r w:rsidRPr="00401C2A">
          <w:t>ods.</w:t>
        </w:r>
      </w:ins>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B43" w:rsidRPr="00A66B02" w:rsidRDefault="00914B43"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rsidR="00914B43" w:rsidRDefault="00914B4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3">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2">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6">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4">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8">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0"/>
  </w:num>
  <w:num w:numId="2">
    <w:abstractNumId w:val="31"/>
  </w:num>
  <w:num w:numId="3">
    <w:abstractNumId w:val="10"/>
  </w:num>
  <w:num w:numId="4">
    <w:abstractNumId w:val="56"/>
  </w:num>
  <w:num w:numId="5">
    <w:abstractNumId w:val="2"/>
  </w:num>
  <w:num w:numId="6">
    <w:abstractNumId w:val="45"/>
  </w:num>
  <w:num w:numId="7">
    <w:abstractNumId w:val="49"/>
  </w:num>
  <w:num w:numId="8">
    <w:abstractNumId w:val="62"/>
  </w:num>
  <w:num w:numId="9">
    <w:abstractNumId w:val="13"/>
  </w:num>
  <w:num w:numId="10">
    <w:abstractNumId w:val="40"/>
  </w:num>
  <w:num w:numId="11">
    <w:abstractNumId w:val="3"/>
  </w:num>
  <w:num w:numId="12">
    <w:abstractNumId w:val="28"/>
  </w:num>
  <w:num w:numId="13">
    <w:abstractNumId w:val="37"/>
  </w:num>
  <w:num w:numId="14">
    <w:abstractNumId w:val="21"/>
  </w:num>
  <w:num w:numId="15">
    <w:abstractNumId w:val="35"/>
  </w:num>
  <w:num w:numId="16">
    <w:abstractNumId w:val="16"/>
  </w:num>
  <w:num w:numId="17">
    <w:abstractNumId w:val="24"/>
  </w:num>
  <w:num w:numId="18">
    <w:abstractNumId w:val="14"/>
  </w:num>
  <w:num w:numId="19">
    <w:abstractNumId w:val="58"/>
  </w:num>
  <w:num w:numId="20">
    <w:abstractNumId w:val="55"/>
  </w:num>
  <w:num w:numId="21">
    <w:abstractNumId w:val="38"/>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32"/>
  </w:num>
  <w:num w:numId="30">
    <w:abstractNumId w:val="61"/>
  </w:num>
  <w:num w:numId="31">
    <w:abstractNumId w:val="39"/>
  </w:num>
  <w:num w:numId="32">
    <w:abstractNumId w:val="52"/>
  </w:num>
  <w:num w:numId="33">
    <w:abstractNumId w:val="51"/>
  </w:num>
  <w:num w:numId="34">
    <w:abstractNumId w:val="47"/>
  </w:num>
  <w:num w:numId="35">
    <w:abstractNumId w:val="43"/>
  </w:num>
  <w:num w:numId="36">
    <w:abstractNumId w:val="48"/>
  </w:num>
  <w:num w:numId="37">
    <w:abstractNumId w:val="27"/>
  </w:num>
  <w:num w:numId="38">
    <w:abstractNumId w:val="25"/>
  </w:num>
  <w:num w:numId="39">
    <w:abstractNumId w:val="8"/>
  </w:num>
  <w:num w:numId="40">
    <w:abstractNumId w:val="53"/>
  </w:num>
  <w:num w:numId="41">
    <w:abstractNumId w:val="63"/>
  </w:num>
  <w:num w:numId="42">
    <w:abstractNumId w:val="50"/>
  </w:num>
  <w:num w:numId="43">
    <w:abstractNumId w:val="46"/>
  </w:num>
  <w:num w:numId="44">
    <w:abstractNumId w:val="57"/>
  </w:num>
  <w:num w:numId="45">
    <w:abstractNumId w:val="34"/>
  </w:num>
  <w:num w:numId="46">
    <w:abstractNumId w:val="7"/>
  </w:num>
  <w:num w:numId="47">
    <w:abstractNumId w:val="19"/>
  </w:num>
  <w:num w:numId="48">
    <w:abstractNumId w:val="9"/>
  </w:num>
  <w:num w:numId="49">
    <w:abstractNumId w:val="20"/>
  </w:num>
  <w:num w:numId="50">
    <w:abstractNumId w:val="1"/>
  </w:num>
  <w:num w:numId="51">
    <w:abstractNumId w:val="29"/>
  </w:num>
  <w:num w:numId="52">
    <w:abstractNumId w:val="40"/>
  </w:num>
  <w:num w:numId="53">
    <w:abstractNumId w:val="54"/>
  </w:num>
  <w:num w:numId="54">
    <w:abstractNumId w:val="59"/>
  </w:num>
  <w:num w:numId="55">
    <w:abstractNumId w:val="22"/>
  </w:num>
  <w:num w:numId="56">
    <w:abstractNumId w:val="41"/>
  </w:num>
  <w:num w:numId="57">
    <w:abstractNumId w:val="18"/>
  </w:num>
  <w:num w:numId="58">
    <w:abstractNumId w:val="23"/>
  </w:num>
  <w:num w:numId="59">
    <w:abstractNumId w:val="36"/>
  </w:num>
  <w:num w:numId="60">
    <w:abstractNumId w:val="60"/>
  </w:num>
  <w:num w:numId="61">
    <w:abstractNumId w:val="15"/>
  </w:num>
  <w:num w:numId="62">
    <w:abstractNumId w:val="26"/>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num>
  <w:num w:numId="65">
    <w:abstractNumId w:val="4"/>
  </w:num>
  <w:num w:numId="66">
    <w:abstractNumId w:val="33"/>
  </w:num>
  <w:num w:numId="67">
    <w:abstractNumId w:val="0"/>
  </w:num>
  <w:num w:numId="68">
    <w:abstractNumId w:val="40"/>
  </w:num>
  <w:num w:numId="69">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3C56"/>
    <w:rsid w:val="00044700"/>
    <w:rsid w:val="00046348"/>
    <w:rsid w:val="000465E7"/>
    <w:rsid w:val="00047927"/>
    <w:rsid w:val="000517F6"/>
    <w:rsid w:val="000518F7"/>
    <w:rsid w:val="00051C86"/>
    <w:rsid w:val="000526EB"/>
    <w:rsid w:val="000535E6"/>
    <w:rsid w:val="0005406A"/>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666D"/>
    <w:rsid w:val="000777AD"/>
    <w:rsid w:val="00081ED9"/>
    <w:rsid w:val="00083681"/>
    <w:rsid w:val="000836FA"/>
    <w:rsid w:val="00083845"/>
    <w:rsid w:val="00083870"/>
    <w:rsid w:val="00083E9E"/>
    <w:rsid w:val="00083F3F"/>
    <w:rsid w:val="00084FE2"/>
    <w:rsid w:val="00087001"/>
    <w:rsid w:val="00087569"/>
    <w:rsid w:val="00090305"/>
    <w:rsid w:val="00090C27"/>
    <w:rsid w:val="000922D8"/>
    <w:rsid w:val="00092E61"/>
    <w:rsid w:val="00093490"/>
    <w:rsid w:val="00093527"/>
    <w:rsid w:val="00094A5D"/>
    <w:rsid w:val="000958C2"/>
    <w:rsid w:val="00096FD8"/>
    <w:rsid w:val="000970EB"/>
    <w:rsid w:val="00097AAB"/>
    <w:rsid w:val="000A1DAC"/>
    <w:rsid w:val="000A5604"/>
    <w:rsid w:val="000A5C51"/>
    <w:rsid w:val="000A5D55"/>
    <w:rsid w:val="000B128B"/>
    <w:rsid w:val="000B20A9"/>
    <w:rsid w:val="000C08F4"/>
    <w:rsid w:val="000C09DE"/>
    <w:rsid w:val="000C10C8"/>
    <w:rsid w:val="000C10FA"/>
    <w:rsid w:val="000C1A84"/>
    <w:rsid w:val="000C2AB2"/>
    <w:rsid w:val="000C65A8"/>
    <w:rsid w:val="000D0602"/>
    <w:rsid w:val="000D285D"/>
    <w:rsid w:val="000D459D"/>
    <w:rsid w:val="000D4BBF"/>
    <w:rsid w:val="000D4C97"/>
    <w:rsid w:val="000D6805"/>
    <w:rsid w:val="000D7610"/>
    <w:rsid w:val="000D787C"/>
    <w:rsid w:val="000E0006"/>
    <w:rsid w:val="000E1967"/>
    <w:rsid w:val="000E2C74"/>
    <w:rsid w:val="000E3CC2"/>
    <w:rsid w:val="000E4BC8"/>
    <w:rsid w:val="000E52E6"/>
    <w:rsid w:val="000E57A5"/>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A14"/>
    <w:rsid w:val="00123CF7"/>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7AF"/>
    <w:rsid w:val="00160AAA"/>
    <w:rsid w:val="00160BAD"/>
    <w:rsid w:val="001614ED"/>
    <w:rsid w:val="00161823"/>
    <w:rsid w:val="00161C93"/>
    <w:rsid w:val="00161FCD"/>
    <w:rsid w:val="001629A6"/>
    <w:rsid w:val="001631C3"/>
    <w:rsid w:val="00163369"/>
    <w:rsid w:val="00163C5A"/>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22E6"/>
    <w:rsid w:val="00203BEB"/>
    <w:rsid w:val="00203E84"/>
    <w:rsid w:val="00205326"/>
    <w:rsid w:val="0020565E"/>
    <w:rsid w:val="00205D15"/>
    <w:rsid w:val="002068DD"/>
    <w:rsid w:val="0021125C"/>
    <w:rsid w:val="002122CC"/>
    <w:rsid w:val="00214303"/>
    <w:rsid w:val="002144BE"/>
    <w:rsid w:val="002166C9"/>
    <w:rsid w:val="002172DD"/>
    <w:rsid w:val="00220F6A"/>
    <w:rsid w:val="002225AC"/>
    <w:rsid w:val="00222A7E"/>
    <w:rsid w:val="00222AC7"/>
    <w:rsid w:val="00222D0C"/>
    <w:rsid w:val="0022748E"/>
    <w:rsid w:val="002318F9"/>
    <w:rsid w:val="00241CBF"/>
    <w:rsid w:val="002455C7"/>
    <w:rsid w:val="00245B00"/>
    <w:rsid w:val="00245FB7"/>
    <w:rsid w:val="00247483"/>
    <w:rsid w:val="002479A2"/>
    <w:rsid w:val="00252A47"/>
    <w:rsid w:val="00252D1A"/>
    <w:rsid w:val="002542F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6705"/>
    <w:rsid w:val="00287274"/>
    <w:rsid w:val="0029027A"/>
    <w:rsid w:val="00291178"/>
    <w:rsid w:val="00291A10"/>
    <w:rsid w:val="002966B1"/>
    <w:rsid w:val="00296BCB"/>
    <w:rsid w:val="002A6BEB"/>
    <w:rsid w:val="002A702B"/>
    <w:rsid w:val="002B2F9B"/>
    <w:rsid w:val="002B3C07"/>
    <w:rsid w:val="002B661B"/>
    <w:rsid w:val="002B667C"/>
    <w:rsid w:val="002B73A5"/>
    <w:rsid w:val="002B7D4C"/>
    <w:rsid w:val="002C2ABC"/>
    <w:rsid w:val="002C6026"/>
    <w:rsid w:val="002C6031"/>
    <w:rsid w:val="002C691F"/>
    <w:rsid w:val="002C790B"/>
    <w:rsid w:val="002D02FF"/>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747"/>
    <w:rsid w:val="00323829"/>
    <w:rsid w:val="00324EB2"/>
    <w:rsid w:val="0032585D"/>
    <w:rsid w:val="003258B6"/>
    <w:rsid w:val="003311ED"/>
    <w:rsid w:val="00331508"/>
    <w:rsid w:val="00332024"/>
    <w:rsid w:val="003328CB"/>
    <w:rsid w:val="0033364A"/>
    <w:rsid w:val="00334AE5"/>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63F"/>
    <w:rsid w:val="003809CF"/>
    <w:rsid w:val="003818D4"/>
    <w:rsid w:val="00383398"/>
    <w:rsid w:val="003834BD"/>
    <w:rsid w:val="00383E38"/>
    <w:rsid w:val="00384C6D"/>
    <w:rsid w:val="00384C7C"/>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6060"/>
    <w:rsid w:val="003C6154"/>
    <w:rsid w:val="003C688F"/>
    <w:rsid w:val="003C68ED"/>
    <w:rsid w:val="003D0D68"/>
    <w:rsid w:val="003D3D57"/>
    <w:rsid w:val="003D3F0F"/>
    <w:rsid w:val="003D3FE7"/>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9218B"/>
    <w:rsid w:val="00493202"/>
    <w:rsid w:val="0049365E"/>
    <w:rsid w:val="004946CD"/>
    <w:rsid w:val="0049470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148F"/>
    <w:rsid w:val="00501FDC"/>
    <w:rsid w:val="00502F06"/>
    <w:rsid w:val="005033E6"/>
    <w:rsid w:val="0050352D"/>
    <w:rsid w:val="00503CE3"/>
    <w:rsid w:val="005043E9"/>
    <w:rsid w:val="0051002E"/>
    <w:rsid w:val="00512D79"/>
    <w:rsid w:val="0051470D"/>
    <w:rsid w:val="0051589C"/>
    <w:rsid w:val="00526665"/>
    <w:rsid w:val="00527360"/>
    <w:rsid w:val="0052759C"/>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4492"/>
    <w:rsid w:val="00575F45"/>
    <w:rsid w:val="00576235"/>
    <w:rsid w:val="005767B7"/>
    <w:rsid w:val="00576C07"/>
    <w:rsid w:val="00577C2C"/>
    <w:rsid w:val="00577DB4"/>
    <w:rsid w:val="00577ECD"/>
    <w:rsid w:val="00580301"/>
    <w:rsid w:val="00581F56"/>
    <w:rsid w:val="0058233E"/>
    <w:rsid w:val="00585968"/>
    <w:rsid w:val="00585F0D"/>
    <w:rsid w:val="00587EB7"/>
    <w:rsid w:val="00587F50"/>
    <w:rsid w:val="0059065E"/>
    <w:rsid w:val="005926AC"/>
    <w:rsid w:val="00592F77"/>
    <w:rsid w:val="005931A0"/>
    <w:rsid w:val="00594635"/>
    <w:rsid w:val="005946B0"/>
    <w:rsid w:val="0059734B"/>
    <w:rsid w:val="00597DFC"/>
    <w:rsid w:val="005A0B1D"/>
    <w:rsid w:val="005A1A9A"/>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4A9E"/>
    <w:rsid w:val="005C5275"/>
    <w:rsid w:val="005D01B9"/>
    <w:rsid w:val="005D0E86"/>
    <w:rsid w:val="005D1531"/>
    <w:rsid w:val="005D1E6A"/>
    <w:rsid w:val="005D28F5"/>
    <w:rsid w:val="005D2904"/>
    <w:rsid w:val="005D4870"/>
    <w:rsid w:val="005D5A73"/>
    <w:rsid w:val="005E04B5"/>
    <w:rsid w:val="005E1FCE"/>
    <w:rsid w:val="005E2851"/>
    <w:rsid w:val="005E2DCB"/>
    <w:rsid w:val="005E308A"/>
    <w:rsid w:val="005E3104"/>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4B00"/>
    <w:rsid w:val="00635DBC"/>
    <w:rsid w:val="0064034E"/>
    <w:rsid w:val="00642DB1"/>
    <w:rsid w:val="00643AC9"/>
    <w:rsid w:val="00643B37"/>
    <w:rsid w:val="00644D4C"/>
    <w:rsid w:val="00645053"/>
    <w:rsid w:val="00645B23"/>
    <w:rsid w:val="00647610"/>
    <w:rsid w:val="00652531"/>
    <w:rsid w:val="00653E9E"/>
    <w:rsid w:val="00654513"/>
    <w:rsid w:val="006552AC"/>
    <w:rsid w:val="006578E0"/>
    <w:rsid w:val="00657D30"/>
    <w:rsid w:val="0066373D"/>
    <w:rsid w:val="006655B2"/>
    <w:rsid w:val="006659AC"/>
    <w:rsid w:val="0067087C"/>
    <w:rsid w:val="0067091C"/>
    <w:rsid w:val="00670D6E"/>
    <w:rsid w:val="0067189E"/>
    <w:rsid w:val="00672E64"/>
    <w:rsid w:val="00674103"/>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ED9"/>
    <w:rsid w:val="006D6147"/>
    <w:rsid w:val="006E0842"/>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307F"/>
    <w:rsid w:val="00725BA0"/>
    <w:rsid w:val="00726F47"/>
    <w:rsid w:val="007275F1"/>
    <w:rsid w:val="00731EA0"/>
    <w:rsid w:val="00731ED7"/>
    <w:rsid w:val="007327BC"/>
    <w:rsid w:val="00734535"/>
    <w:rsid w:val="00735595"/>
    <w:rsid w:val="007364A2"/>
    <w:rsid w:val="007377E7"/>
    <w:rsid w:val="007408B9"/>
    <w:rsid w:val="00742290"/>
    <w:rsid w:val="00744208"/>
    <w:rsid w:val="007444FC"/>
    <w:rsid w:val="00744B99"/>
    <w:rsid w:val="0074609E"/>
    <w:rsid w:val="00747307"/>
    <w:rsid w:val="00751364"/>
    <w:rsid w:val="0075476E"/>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BFA"/>
    <w:rsid w:val="00794D93"/>
    <w:rsid w:val="00795CF6"/>
    <w:rsid w:val="007974B5"/>
    <w:rsid w:val="007A14F4"/>
    <w:rsid w:val="007A1588"/>
    <w:rsid w:val="007A2554"/>
    <w:rsid w:val="007A6408"/>
    <w:rsid w:val="007A6C01"/>
    <w:rsid w:val="007A702F"/>
    <w:rsid w:val="007A714C"/>
    <w:rsid w:val="007B4A58"/>
    <w:rsid w:val="007C0E96"/>
    <w:rsid w:val="007C18AF"/>
    <w:rsid w:val="007C25BD"/>
    <w:rsid w:val="007C25DC"/>
    <w:rsid w:val="007C2969"/>
    <w:rsid w:val="007C5152"/>
    <w:rsid w:val="007C748D"/>
    <w:rsid w:val="007D2F27"/>
    <w:rsid w:val="007D3244"/>
    <w:rsid w:val="007D6DA6"/>
    <w:rsid w:val="007D703A"/>
    <w:rsid w:val="007E0ACC"/>
    <w:rsid w:val="007E1D49"/>
    <w:rsid w:val="007E41F6"/>
    <w:rsid w:val="007E42F6"/>
    <w:rsid w:val="007E741F"/>
    <w:rsid w:val="007F4993"/>
    <w:rsid w:val="007F6C8D"/>
    <w:rsid w:val="007F7750"/>
    <w:rsid w:val="007F7975"/>
    <w:rsid w:val="007F7C96"/>
    <w:rsid w:val="008037C1"/>
    <w:rsid w:val="008066A8"/>
    <w:rsid w:val="00807034"/>
    <w:rsid w:val="00810018"/>
    <w:rsid w:val="00810414"/>
    <w:rsid w:val="00810C61"/>
    <w:rsid w:val="00810EDD"/>
    <w:rsid w:val="00811D78"/>
    <w:rsid w:val="008138ED"/>
    <w:rsid w:val="0081404C"/>
    <w:rsid w:val="008140EC"/>
    <w:rsid w:val="008146A0"/>
    <w:rsid w:val="0081525A"/>
    <w:rsid w:val="00815368"/>
    <w:rsid w:val="0081694D"/>
    <w:rsid w:val="00816F1B"/>
    <w:rsid w:val="008175ED"/>
    <w:rsid w:val="00821D3D"/>
    <w:rsid w:val="00825E9D"/>
    <w:rsid w:val="00826811"/>
    <w:rsid w:val="00833664"/>
    <w:rsid w:val="00834F40"/>
    <w:rsid w:val="00836BC9"/>
    <w:rsid w:val="00841A2C"/>
    <w:rsid w:val="00843456"/>
    <w:rsid w:val="00843A1B"/>
    <w:rsid w:val="00843B12"/>
    <w:rsid w:val="00850ED6"/>
    <w:rsid w:val="00852010"/>
    <w:rsid w:val="00852195"/>
    <w:rsid w:val="008542C8"/>
    <w:rsid w:val="008625C2"/>
    <w:rsid w:val="00862A35"/>
    <w:rsid w:val="00863A39"/>
    <w:rsid w:val="00863F79"/>
    <w:rsid w:val="00867309"/>
    <w:rsid w:val="00873124"/>
    <w:rsid w:val="00874374"/>
    <w:rsid w:val="008776F4"/>
    <w:rsid w:val="00877B9C"/>
    <w:rsid w:val="00877BA6"/>
    <w:rsid w:val="008804C8"/>
    <w:rsid w:val="00881F82"/>
    <w:rsid w:val="00882EC0"/>
    <w:rsid w:val="00884F67"/>
    <w:rsid w:val="00885E71"/>
    <w:rsid w:val="00887730"/>
    <w:rsid w:val="00891C63"/>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27"/>
    <w:rsid w:val="00901727"/>
    <w:rsid w:val="00901F38"/>
    <w:rsid w:val="0090211A"/>
    <w:rsid w:val="00904A6A"/>
    <w:rsid w:val="00904DAF"/>
    <w:rsid w:val="0090534D"/>
    <w:rsid w:val="00905446"/>
    <w:rsid w:val="0090554D"/>
    <w:rsid w:val="00905C78"/>
    <w:rsid w:val="009070F9"/>
    <w:rsid w:val="00907C72"/>
    <w:rsid w:val="00910B33"/>
    <w:rsid w:val="00912E3C"/>
    <w:rsid w:val="00912FC3"/>
    <w:rsid w:val="00914B43"/>
    <w:rsid w:val="00914C77"/>
    <w:rsid w:val="0091554D"/>
    <w:rsid w:val="00916566"/>
    <w:rsid w:val="00917819"/>
    <w:rsid w:val="00917B69"/>
    <w:rsid w:val="0092204B"/>
    <w:rsid w:val="00922245"/>
    <w:rsid w:val="00922CCD"/>
    <w:rsid w:val="009238AE"/>
    <w:rsid w:val="00924E42"/>
    <w:rsid w:val="00926820"/>
    <w:rsid w:val="009275E6"/>
    <w:rsid w:val="00927744"/>
    <w:rsid w:val="00927748"/>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A96"/>
    <w:rsid w:val="009E0CFE"/>
    <w:rsid w:val="009E11A9"/>
    <w:rsid w:val="009E126A"/>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D67"/>
    <w:rsid w:val="00A1321B"/>
    <w:rsid w:val="00A134A8"/>
    <w:rsid w:val="00A13E18"/>
    <w:rsid w:val="00A15AEB"/>
    <w:rsid w:val="00A2735E"/>
    <w:rsid w:val="00A27BD3"/>
    <w:rsid w:val="00A27E8B"/>
    <w:rsid w:val="00A3002F"/>
    <w:rsid w:val="00A30090"/>
    <w:rsid w:val="00A30214"/>
    <w:rsid w:val="00A3351D"/>
    <w:rsid w:val="00A338EE"/>
    <w:rsid w:val="00A33DA3"/>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601E2"/>
    <w:rsid w:val="00A667CA"/>
    <w:rsid w:val="00A667E9"/>
    <w:rsid w:val="00A66B02"/>
    <w:rsid w:val="00A71A43"/>
    <w:rsid w:val="00A72101"/>
    <w:rsid w:val="00A75975"/>
    <w:rsid w:val="00A7707F"/>
    <w:rsid w:val="00A7767A"/>
    <w:rsid w:val="00A80970"/>
    <w:rsid w:val="00A834A1"/>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B11"/>
    <w:rsid w:val="00AC253F"/>
    <w:rsid w:val="00AC3A9C"/>
    <w:rsid w:val="00AC4603"/>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00F8"/>
    <w:rsid w:val="00B21243"/>
    <w:rsid w:val="00B217F5"/>
    <w:rsid w:val="00B2375B"/>
    <w:rsid w:val="00B23E46"/>
    <w:rsid w:val="00B26CB7"/>
    <w:rsid w:val="00B30EDC"/>
    <w:rsid w:val="00B31490"/>
    <w:rsid w:val="00B3244A"/>
    <w:rsid w:val="00B338BA"/>
    <w:rsid w:val="00B3503F"/>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507"/>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4133"/>
    <w:rsid w:val="00BA6F3F"/>
    <w:rsid w:val="00BA74BB"/>
    <w:rsid w:val="00BA7716"/>
    <w:rsid w:val="00BB3E00"/>
    <w:rsid w:val="00BB6075"/>
    <w:rsid w:val="00BB6130"/>
    <w:rsid w:val="00BC0683"/>
    <w:rsid w:val="00BC1B4B"/>
    <w:rsid w:val="00BC233D"/>
    <w:rsid w:val="00BC2E06"/>
    <w:rsid w:val="00BC2E26"/>
    <w:rsid w:val="00BC3ABE"/>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69D9"/>
    <w:rsid w:val="00C66FC9"/>
    <w:rsid w:val="00C72A22"/>
    <w:rsid w:val="00C734AB"/>
    <w:rsid w:val="00C741A2"/>
    <w:rsid w:val="00C756B1"/>
    <w:rsid w:val="00C767BF"/>
    <w:rsid w:val="00C80C5B"/>
    <w:rsid w:val="00C80C66"/>
    <w:rsid w:val="00C82F45"/>
    <w:rsid w:val="00C84878"/>
    <w:rsid w:val="00C848E1"/>
    <w:rsid w:val="00C84923"/>
    <w:rsid w:val="00C85BF2"/>
    <w:rsid w:val="00C87490"/>
    <w:rsid w:val="00C87A67"/>
    <w:rsid w:val="00C87FFC"/>
    <w:rsid w:val="00C9106F"/>
    <w:rsid w:val="00C926C4"/>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5D7E"/>
    <w:rsid w:val="00D167A2"/>
    <w:rsid w:val="00D2313E"/>
    <w:rsid w:val="00D2540B"/>
    <w:rsid w:val="00D25C48"/>
    <w:rsid w:val="00D27194"/>
    <w:rsid w:val="00D2734A"/>
    <w:rsid w:val="00D27C95"/>
    <w:rsid w:val="00D30213"/>
    <w:rsid w:val="00D314D5"/>
    <w:rsid w:val="00D31918"/>
    <w:rsid w:val="00D33A18"/>
    <w:rsid w:val="00D33D5E"/>
    <w:rsid w:val="00D36178"/>
    <w:rsid w:val="00D36978"/>
    <w:rsid w:val="00D400C5"/>
    <w:rsid w:val="00D4291F"/>
    <w:rsid w:val="00D433E1"/>
    <w:rsid w:val="00D44461"/>
    <w:rsid w:val="00D45560"/>
    <w:rsid w:val="00D5081C"/>
    <w:rsid w:val="00D520D6"/>
    <w:rsid w:val="00D5437C"/>
    <w:rsid w:val="00D54576"/>
    <w:rsid w:val="00D55D4A"/>
    <w:rsid w:val="00D60452"/>
    <w:rsid w:val="00D6190E"/>
    <w:rsid w:val="00D645A9"/>
    <w:rsid w:val="00D64923"/>
    <w:rsid w:val="00D657E3"/>
    <w:rsid w:val="00D70FB1"/>
    <w:rsid w:val="00D72A04"/>
    <w:rsid w:val="00D73FAF"/>
    <w:rsid w:val="00D74275"/>
    <w:rsid w:val="00D74598"/>
    <w:rsid w:val="00D75B9E"/>
    <w:rsid w:val="00D80441"/>
    <w:rsid w:val="00D809D1"/>
    <w:rsid w:val="00D80FCF"/>
    <w:rsid w:val="00D81D6B"/>
    <w:rsid w:val="00D820A2"/>
    <w:rsid w:val="00D828B9"/>
    <w:rsid w:val="00D83EF8"/>
    <w:rsid w:val="00D862CC"/>
    <w:rsid w:val="00D87797"/>
    <w:rsid w:val="00D90309"/>
    <w:rsid w:val="00D91D99"/>
    <w:rsid w:val="00D92114"/>
    <w:rsid w:val="00D93B53"/>
    <w:rsid w:val="00D964FC"/>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CF2"/>
    <w:rsid w:val="00DB408E"/>
    <w:rsid w:val="00DC126E"/>
    <w:rsid w:val="00DC1A56"/>
    <w:rsid w:val="00DC1BD0"/>
    <w:rsid w:val="00DC21A2"/>
    <w:rsid w:val="00DC29D4"/>
    <w:rsid w:val="00DC3102"/>
    <w:rsid w:val="00DC6E2F"/>
    <w:rsid w:val="00DC7208"/>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FDD"/>
    <w:rsid w:val="00DF3561"/>
    <w:rsid w:val="00DF3CDC"/>
    <w:rsid w:val="00DF4ABE"/>
    <w:rsid w:val="00DF73C9"/>
    <w:rsid w:val="00DF761A"/>
    <w:rsid w:val="00DF79E8"/>
    <w:rsid w:val="00E017C6"/>
    <w:rsid w:val="00E01A99"/>
    <w:rsid w:val="00E03E47"/>
    <w:rsid w:val="00E04D60"/>
    <w:rsid w:val="00E05099"/>
    <w:rsid w:val="00E05F9B"/>
    <w:rsid w:val="00E0607D"/>
    <w:rsid w:val="00E1237D"/>
    <w:rsid w:val="00E12886"/>
    <w:rsid w:val="00E16BD6"/>
    <w:rsid w:val="00E2081E"/>
    <w:rsid w:val="00E20A8F"/>
    <w:rsid w:val="00E20A91"/>
    <w:rsid w:val="00E2122F"/>
    <w:rsid w:val="00E22A32"/>
    <w:rsid w:val="00E24033"/>
    <w:rsid w:val="00E26094"/>
    <w:rsid w:val="00E267F7"/>
    <w:rsid w:val="00E274C1"/>
    <w:rsid w:val="00E27545"/>
    <w:rsid w:val="00E3137D"/>
    <w:rsid w:val="00E314B9"/>
    <w:rsid w:val="00E3167D"/>
    <w:rsid w:val="00E322C4"/>
    <w:rsid w:val="00E3328F"/>
    <w:rsid w:val="00E342C5"/>
    <w:rsid w:val="00E3462F"/>
    <w:rsid w:val="00E37681"/>
    <w:rsid w:val="00E37707"/>
    <w:rsid w:val="00E37CE9"/>
    <w:rsid w:val="00E4266E"/>
    <w:rsid w:val="00E47083"/>
    <w:rsid w:val="00E50DE2"/>
    <w:rsid w:val="00E50F82"/>
    <w:rsid w:val="00E513FC"/>
    <w:rsid w:val="00E515DB"/>
    <w:rsid w:val="00E53F1D"/>
    <w:rsid w:val="00E54093"/>
    <w:rsid w:val="00E54FDA"/>
    <w:rsid w:val="00E56A46"/>
    <w:rsid w:val="00E60332"/>
    <w:rsid w:val="00E603FF"/>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7E03"/>
    <w:rsid w:val="00EA3175"/>
    <w:rsid w:val="00EA3F08"/>
    <w:rsid w:val="00EA59CB"/>
    <w:rsid w:val="00EA64DD"/>
    <w:rsid w:val="00EA681A"/>
    <w:rsid w:val="00EA6AC7"/>
    <w:rsid w:val="00EB3791"/>
    <w:rsid w:val="00EB4160"/>
    <w:rsid w:val="00EB495E"/>
    <w:rsid w:val="00EB55E0"/>
    <w:rsid w:val="00EB71A1"/>
    <w:rsid w:val="00EC3D1A"/>
    <w:rsid w:val="00EC7302"/>
    <w:rsid w:val="00EC7E0E"/>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26B3"/>
    <w:rsid w:val="00EF3793"/>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4DD5"/>
    <w:rsid w:val="00F35116"/>
    <w:rsid w:val="00F35318"/>
    <w:rsid w:val="00F35F64"/>
    <w:rsid w:val="00F36984"/>
    <w:rsid w:val="00F36B8E"/>
    <w:rsid w:val="00F36DC8"/>
    <w:rsid w:val="00F41B55"/>
    <w:rsid w:val="00F437D2"/>
    <w:rsid w:val="00F43C97"/>
    <w:rsid w:val="00F441D8"/>
    <w:rsid w:val="00F44982"/>
    <w:rsid w:val="00F46F6B"/>
    <w:rsid w:val="00F47149"/>
    <w:rsid w:val="00F479A4"/>
    <w:rsid w:val="00F47F6C"/>
    <w:rsid w:val="00F50214"/>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87AC7"/>
    <w:rsid w:val="00F90C6C"/>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0712"/>
    <w:rsid w:val="00FB1D74"/>
    <w:rsid w:val="00FB1E86"/>
    <w:rsid w:val="00FB1FFC"/>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Change w:id="0" w:author="Autor">
        <w:pPr>
          <w:keepNext/>
          <w:numPr>
            <w:numId w:val="10"/>
          </w:numPr>
          <w:tabs>
            <w:tab w:val="num" w:pos="720"/>
          </w:tabs>
          <w:spacing w:before="240" w:line="260" w:lineRule="atLeast"/>
          <w:ind w:left="720" w:hanging="720"/>
          <w:jc w:val="both"/>
          <w:outlineLvl w:val="0"/>
        </w:pPr>
      </w:pPrChange>
    </w:pPr>
    <w:rPr>
      <w:rFonts w:ascii="Times New Roman" w:eastAsia="SimSun" w:hAnsi="Times New Roman"/>
      <w:b/>
      <w:caps/>
      <w:kern w:val="28"/>
      <w:rPrChange w:id="0" w:author="Autor">
        <w:rPr>
          <w:rFonts w:eastAsia="SimSun"/>
          <w:b/>
          <w:caps/>
          <w:kern w:val="28"/>
          <w:sz w:val="22"/>
          <w:szCs w:val="22"/>
          <w:lang w:val="sk-SK" w:eastAsia="en-US" w:bidi="ar-SA"/>
        </w:rPr>
      </w:rPrChange>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Change w:id="1" w:author="Autor">
        <w:pPr>
          <w:keepNext/>
          <w:numPr>
            <w:ilvl w:val="1"/>
            <w:numId w:val="10"/>
          </w:numPr>
          <w:tabs>
            <w:tab w:val="num" w:pos="720"/>
          </w:tabs>
          <w:spacing w:before="240" w:line="260" w:lineRule="atLeast"/>
          <w:ind w:left="720" w:hanging="720"/>
          <w:jc w:val="both"/>
          <w:outlineLvl w:val="1"/>
        </w:pPr>
      </w:pPrChange>
    </w:pPr>
    <w:rPr>
      <w:rFonts w:ascii="Times New Roman" w:eastAsia="SimSun" w:hAnsi="Times New Roman"/>
      <w:b/>
      <w:rPrChange w:id="1" w:author="Autor">
        <w:rPr>
          <w:rFonts w:eastAsia="SimSun"/>
          <w:b/>
          <w:sz w:val="22"/>
          <w:szCs w:val="22"/>
          <w:lang w:val="sk-SK" w:eastAsia="en-US" w:bidi="ar-SA"/>
        </w:rPr>
      </w:rPrChange>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Change w:id="2" w:author="Autor">
        <w:pPr>
          <w:numPr>
            <w:ilvl w:val="2"/>
            <w:numId w:val="10"/>
          </w:numPr>
          <w:tabs>
            <w:tab w:val="num" w:pos="1440"/>
          </w:tabs>
          <w:spacing w:before="240" w:line="260" w:lineRule="atLeast"/>
          <w:ind w:left="1440" w:hanging="720"/>
          <w:jc w:val="both"/>
          <w:outlineLvl w:val="2"/>
        </w:pPr>
      </w:pPrChange>
    </w:pPr>
    <w:rPr>
      <w:rFonts w:ascii="Times New Roman" w:eastAsia="SimSun" w:hAnsi="Times New Roman"/>
      <w:rPrChange w:id="2" w:author="Autor">
        <w:rPr>
          <w:rFonts w:eastAsia="SimSun"/>
          <w:sz w:val="22"/>
          <w:szCs w:val="22"/>
          <w:lang w:val="sk-SK" w:eastAsia="en-US" w:bidi="ar-SA"/>
        </w:rPr>
      </w:rPrChange>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Change w:id="3" w:author="Autor">
        <w:pPr>
          <w:numPr>
            <w:ilvl w:val="3"/>
            <w:numId w:val="10"/>
          </w:numPr>
          <w:tabs>
            <w:tab w:val="num" w:pos="2160"/>
          </w:tabs>
          <w:spacing w:before="240" w:line="260" w:lineRule="atLeast"/>
          <w:ind w:left="720" w:hanging="720"/>
          <w:jc w:val="both"/>
          <w:outlineLvl w:val="1"/>
        </w:pPr>
      </w:pPrChange>
    </w:pPr>
    <w:rPr>
      <w:b w:val="0"/>
      <w:rPrChange w:id="3" w:author="Autor">
        <w:rPr>
          <w:rFonts w:eastAsia="SimSun"/>
          <w:sz w:val="22"/>
          <w:szCs w:val="22"/>
          <w:lang w:val="sk-SK" w:eastAsia="en-US" w:bidi="ar-SA"/>
        </w:rPr>
      </w:rPrChange>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Change w:id="4" w:author="Autor">
        <w:pPr>
          <w:numPr>
            <w:ilvl w:val="4"/>
            <w:numId w:val="10"/>
          </w:numPr>
          <w:tabs>
            <w:tab w:val="num" w:pos="2880"/>
          </w:tabs>
          <w:spacing w:before="240" w:line="260" w:lineRule="atLeast"/>
          <w:ind w:left="720" w:hanging="720"/>
          <w:jc w:val="both"/>
          <w:outlineLvl w:val="5"/>
        </w:pPr>
      </w:pPrChange>
    </w:pPr>
    <w:rPr>
      <w:rFonts w:ascii="Times New Roman" w:eastAsia="SimSun" w:hAnsi="Times New Roman"/>
      <w:rPrChange w:id="4" w:author="Autor">
        <w:rPr>
          <w:rFonts w:eastAsia="SimSun"/>
          <w:sz w:val="22"/>
          <w:szCs w:val="22"/>
          <w:lang w:val="sk-SK" w:eastAsia="en-US" w:bidi="ar-SA"/>
        </w:rPr>
      </w:rPrChange>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D4870"/>
    <w:pPr>
      <w:spacing w:after="160" w:line="240" w:lineRule="exact"/>
      <w:ind w:firstLine="720"/>
      <w:pPrChange w:id="5" w:author="Autor">
        <w:pPr>
          <w:spacing w:after="160" w:line="240" w:lineRule="exact"/>
        </w:pPr>
      </w:pPrChange>
    </w:pPr>
    <w:rPr>
      <w:rFonts w:ascii="Tahoma" w:eastAsia="Times New Roman" w:hAnsi="Tahoma"/>
      <w:sz w:val="20"/>
      <w:szCs w:val="20"/>
      <w:rPrChange w:id="5"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0">
    <w:name w:val="Char Char Char Char Char Char Char Char Char Char Char Char"/>
    <w:basedOn w:val="Normlny"/>
    <w:rsid w:val="005D4870"/>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5D4870"/>
    <w:pPr>
      <w:spacing w:after="160" w:line="240" w:lineRule="exact"/>
    </w:pPr>
    <w:rPr>
      <w:rFonts w:ascii="Tahoma" w:eastAsia="Times New Roman" w:hAnsi="Tahoma" w:cs="Tahoma"/>
      <w:sz w:val="20"/>
      <w:szCs w:val="20"/>
    </w:rPr>
  </w:style>
  <w:style w:type="paragraph" w:customStyle="1" w:styleId="CharChar11">
    <w:name w:val="Char Char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Change w:id="6" w:author="Autor">
        <w:pPr>
          <w:keepNext/>
          <w:numPr>
            <w:numId w:val="10"/>
          </w:numPr>
          <w:tabs>
            <w:tab w:val="num" w:pos="720"/>
          </w:tabs>
          <w:spacing w:before="240" w:line="260" w:lineRule="atLeast"/>
          <w:ind w:left="720" w:hanging="720"/>
          <w:jc w:val="both"/>
          <w:outlineLvl w:val="0"/>
        </w:pPr>
      </w:pPrChange>
    </w:pPr>
    <w:rPr>
      <w:rFonts w:ascii="Times New Roman" w:eastAsia="SimSun" w:hAnsi="Times New Roman"/>
      <w:b/>
      <w:caps/>
      <w:kern w:val="28"/>
      <w:rPrChange w:id="6" w:author="Autor">
        <w:rPr>
          <w:rFonts w:eastAsia="SimSun"/>
          <w:b/>
          <w:caps/>
          <w:kern w:val="28"/>
          <w:sz w:val="22"/>
          <w:szCs w:val="22"/>
          <w:lang w:val="sk-SK" w:eastAsia="en-US" w:bidi="ar-SA"/>
        </w:rPr>
      </w:rPrChange>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Change w:id="7" w:author="Autor">
        <w:pPr>
          <w:keepNext/>
          <w:numPr>
            <w:ilvl w:val="1"/>
            <w:numId w:val="10"/>
          </w:numPr>
          <w:tabs>
            <w:tab w:val="num" w:pos="720"/>
          </w:tabs>
          <w:spacing w:before="240" w:line="260" w:lineRule="atLeast"/>
          <w:ind w:left="720" w:hanging="720"/>
          <w:jc w:val="both"/>
          <w:outlineLvl w:val="1"/>
        </w:pPr>
      </w:pPrChange>
    </w:pPr>
    <w:rPr>
      <w:rFonts w:ascii="Times New Roman" w:eastAsia="SimSun" w:hAnsi="Times New Roman"/>
      <w:b/>
      <w:rPrChange w:id="7" w:author="Autor">
        <w:rPr>
          <w:rFonts w:eastAsia="SimSun"/>
          <w:b/>
          <w:sz w:val="22"/>
          <w:szCs w:val="22"/>
          <w:lang w:val="sk-SK" w:eastAsia="en-US" w:bidi="ar-SA"/>
        </w:rPr>
      </w:rPrChange>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Change w:id="8" w:author="Autor">
        <w:pPr>
          <w:numPr>
            <w:ilvl w:val="2"/>
            <w:numId w:val="10"/>
          </w:numPr>
          <w:tabs>
            <w:tab w:val="num" w:pos="1440"/>
          </w:tabs>
          <w:spacing w:before="240" w:line="260" w:lineRule="atLeast"/>
          <w:ind w:left="1440" w:hanging="720"/>
          <w:jc w:val="both"/>
          <w:outlineLvl w:val="2"/>
        </w:pPr>
      </w:pPrChange>
    </w:pPr>
    <w:rPr>
      <w:rFonts w:ascii="Times New Roman" w:eastAsia="SimSun" w:hAnsi="Times New Roman"/>
      <w:rPrChange w:id="8" w:author="Autor">
        <w:rPr>
          <w:rFonts w:eastAsia="SimSun"/>
          <w:sz w:val="22"/>
          <w:szCs w:val="22"/>
          <w:lang w:val="sk-SK" w:eastAsia="en-US" w:bidi="ar-SA"/>
        </w:rPr>
      </w:rPrChange>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Change w:id="9" w:author="Autor">
        <w:pPr>
          <w:numPr>
            <w:ilvl w:val="3"/>
            <w:numId w:val="10"/>
          </w:numPr>
          <w:tabs>
            <w:tab w:val="num" w:pos="2160"/>
          </w:tabs>
          <w:spacing w:before="240" w:line="260" w:lineRule="atLeast"/>
          <w:ind w:left="720" w:hanging="720"/>
          <w:jc w:val="both"/>
          <w:outlineLvl w:val="1"/>
        </w:pPr>
      </w:pPrChange>
    </w:pPr>
    <w:rPr>
      <w:b w:val="0"/>
      <w:rPrChange w:id="9" w:author="Autor">
        <w:rPr>
          <w:rFonts w:eastAsia="SimSun"/>
          <w:sz w:val="22"/>
          <w:szCs w:val="22"/>
          <w:lang w:val="sk-SK" w:eastAsia="en-US" w:bidi="ar-SA"/>
        </w:rPr>
      </w:rPrChange>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Change w:id="10" w:author="Autor">
        <w:pPr>
          <w:numPr>
            <w:ilvl w:val="4"/>
            <w:numId w:val="10"/>
          </w:numPr>
          <w:tabs>
            <w:tab w:val="num" w:pos="2880"/>
          </w:tabs>
          <w:spacing w:before="240" w:line="260" w:lineRule="atLeast"/>
          <w:ind w:left="720" w:hanging="720"/>
          <w:jc w:val="both"/>
          <w:outlineLvl w:val="5"/>
        </w:pPr>
      </w:pPrChange>
    </w:pPr>
    <w:rPr>
      <w:rFonts w:ascii="Times New Roman" w:eastAsia="SimSun" w:hAnsi="Times New Roman"/>
      <w:rPrChange w:id="10" w:author="Autor">
        <w:rPr>
          <w:rFonts w:eastAsia="SimSun"/>
          <w:sz w:val="22"/>
          <w:szCs w:val="22"/>
          <w:lang w:val="sk-SK" w:eastAsia="en-US" w:bidi="ar-SA"/>
        </w:rPr>
      </w:rPrChange>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D4870"/>
    <w:pPr>
      <w:spacing w:after="160" w:line="240" w:lineRule="exact"/>
      <w:ind w:firstLine="720"/>
      <w:pPrChange w:id="11" w:author="Autor">
        <w:pPr>
          <w:spacing w:after="160" w:line="240" w:lineRule="exact"/>
        </w:pPr>
      </w:pPrChange>
    </w:pPr>
    <w:rPr>
      <w:rFonts w:ascii="Tahoma" w:eastAsia="Times New Roman" w:hAnsi="Tahoma"/>
      <w:sz w:val="20"/>
      <w:szCs w:val="20"/>
      <w:rPrChange w:id="11"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0">
    <w:name w:val="Char Char Char Char Char Char Char Char Char Char Char Char"/>
    <w:basedOn w:val="Normlny"/>
    <w:rsid w:val="005D4870"/>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5D4870"/>
    <w:pPr>
      <w:spacing w:after="160" w:line="240" w:lineRule="exact"/>
    </w:pPr>
    <w:rPr>
      <w:rFonts w:ascii="Tahoma" w:eastAsia="Times New Roman" w:hAnsi="Tahoma" w:cs="Tahoma"/>
      <w:sz w:val="20"/>
      <w:szCs w:val="20"/>
    </w:rPr>
  </w:style>
  <w:style w:type="paragraph" w:customStyle="1" w:styleId="CharChar11">
    <w:name w:val="Char Char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879512315">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 w:id="309673700">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AF745-D948-4A7F-AD77-FDD31B1C2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27228</Words>
  <Characters>155202</Characters>
  <Application>Microsoft Office Word</Application>
  <DocSecurity>0</DocSecurity>
  <Lines>1293</Lines>
  <Paragraphs>364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2018-05-29T08:13:00Z</dcterms:created>
  <dcterms:modified xsi:type="dcterms:W3CDTF">2018-05-29T11:04:00Z</dcterms:modified>
</cp:coreProperties>
</file>